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commentsExtensible.xml" ContentType="application/vnd.openxmlformats-officedocument.wordprocessingml.commentsExtensible+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4501" w:rsidRPr="003E00DA" w:rsidRDefault="00544501" w:rsidP="003E00DA">
      <w:pPr>
        <w:spacing w:after="0"/>
        <w:ind w:firstLine="720"/>
        <w:rPr>
          <w:rFonts w:ascii="Arial" w:hAnsi="Arial" w:cs="Arial"/>
          <w:i/>
          <w:sz w:val="16"/>
          <w:szCs w:val="16"/>
        </w:rPr>
      </w:pPr>
      <w:r w:rsidRPr="003E00DA">
        <w:rPr>
          <w:rFonts w:ascii="Arial" w:hAnsi="Arial" w:cs="Arial"/>
          <w:i/>
          <w:sz w:val="16"/>
          <w:szCs w:val="16"/>
        </w:rPr>
        <w:t xml:space="preserve">On the base of the </w:t>
      </w:r>
      <w:r w:rsidRPr="003E00DA">
        <w:rPr>
          <w:rFonts w:ascii="Arial" w:hAnsi="Arial" w:cs="Arial"/>
          <w:b/>
          <w:i/>
          <w:sz w:val="16"/>
          <w:szCs w:val="16"/>
        </w:rPr>
        <w:t>Sub-Award Agreement</w:t>
      </w:r>
      <w:r w:rsidRPr="003E00DA">
        <w:rPr>
          <w:rFonts w:ascii="Arial" w:hAnsi="Arial" w:cs="Arial"/>
          <w:i/>
          <w:sz w:val="16"/>
          <w:szCs w:val="16"/>
        </w:rPr>
        <w:t xml:space="preserve">, signed </w:t>
      </w:r>
      <w:r w:rsidR="00DD3AF2" w:rsidRPr="003E00DA">
        <w:rPr>
          <w:rFonts w:ascii="Arial" w:hAnsi="Arial" w:cs="Arial"/>
          <w:b/>
          <w:i/>
          <w:sz w:val="16"/>
          <w:szCs w:val="16"/>
        </w:rPr>
        <w:t>21</w:t>
      </w:r>
      <w:r w:rsidR="00DD3AF2" w:rsidRPr="003E00DA">
        <w:rPr>
          <w:rFonts w:ascii="Arial" w:hAnsi="Arial" w:cs="Arial"/>
          <w:b/>
          <w:i/>
          <w:sz w:val="16"/>
          <w:szCs w:val="16"/>
          <w:vertAlign w:val="superscript"/>
        </w:rPr>
        <w:t xml:space="preserve">st </w:t>
      </w:r>
      <w:r w:rsidR="00DD3AF2" w:rsidRPr="003E00DA">
        <w:rPr>
          <w:rFonts w:ascii="Arial" w:hAnsi="Arial" w:cs="Arial"/>
          <w:b/>
          <w:i/>
          <w:sz w:val="16"/>
          <w:szCs w:val="16"/>
        </w:rPr>
        <w:t xml:space="preserve">June </w:t>
      </w:r>
      <w:r w:rsidRPr="003E00DA">
        <w:rPr>
          <w:rFonts w:ascii="Arial" w:hAnsi="Arial" w:cs="Arial"/>
          <w:b/>
          <w:i/>
          <w:sz w:val="16"/>
          <w:szCs w:val="16"/>
        </w:rPr>
        <w:t>20</w:t>
      </w:r>
      <w:r w:rsidR="00DD3AF2" w:rsidRPr="003E00DA">
        <w:rPr>
          <w:rFonts w:ascii="Arial" w:hAnsi="Arial" w:cs="Arial"/>
          <w:b/>
          <w:i/>
          <w:sz w:val="16"/>
          <w:szCs w:val="16"/>
        </w:rPr>
        <w:t>21</w:t>
      </w:r>
      <w:r w:rsidRPr="003E00DA">
        <w:rPr>
          <w:rFonts w:ascii="Arial" w:hAnsi="Arial" w:cs="Arial"/>
          <w:i/>
          <w:sz w:val="16"/>
          <w:szCs w:val="16"/>
        </w:rPr>
        <w:t xml:space="preserve"> between The </w:t>
      </w:r>
      <w:r w:rsidRPr="003E00DA">
        <w:rPr>
          <w:rFonts w:ascii="Arial" w:hAnsi="Arial" w:cs="Arial"/>
          <w:b/>
          <w:i/>
          <w:sz w:val="16"/>
          <w:szCs w:val="16"/>
        </w:rPr>
        <w:t>Save the Children Kosova/o</w:t>
      </w:r>
      <w:r w:rsidRPr="003E00DA">
        <w:rPr>
          <w:rFonts w:ascii="Arial" w:hAnsi="Arial" w:cs="Arial"/>
          <w:i/>
          <w:sz w:val="16"/>
          <w:szCs w:val="16"/>
        </w:rPr>
        <w:t xml:space="preserve"> and </w:t>
      </w:r>
      <w:r w:rsidRPr="003E00DA">
        <w:rPr>
          <w:rFonts w:ascii="Arial" w:hAnsi="Arial" w:cs="Arial"/>
          <w:b/>
          <w:i/>
          <w:sz w:val="16"/>
          <w:szCs w:val="16"/>
        </w:rPr>
        <w:t xml:space="preserve">Caritas Kosovo in Ferizaj, </w:t>
      </w:r>
      <w:r w:rsidRPr="003E00DA">
        <w:rPr>
          <w:rFonts w:ascii="Arial" w:hAnsi="Arial" w:cs="Arial"/>
          <w:i/>
          <w:sz w:val="16"/>
          <w:szCs w:val="16"/>
        </w:rPr>
        <w:t xml:space="preserve">Registration Business number 5200022-0, Fiscal Number 600246765, represented by the </w:t>
      </w:r>
      <w:r w:rsidRPr="003E00DA">
        <w:rPr>
          <w:rFonts w:ascii="Arial" w:hAnsi="Arial" w:cs="Arial"/>
          <w:b/>
          <w:i/>
          <w:sz w:val="16"/>
          <w:szCs w:val="16"/>
        </w:rPr>
        <w:t>General Director – Don Viktor Sopi</w:t>
      </w:r>
      <w:r w:rsidRPr="003E00DA">
        <w:rPr>
          <w:rFonts w:ascii="Arial" w:hAnsi="Arial" w:cs="Arial"/>
          <w:i/>
          <w:sz w:val="16"/>
          <w:szCs w:val="16"/>
        </w:rPr>
        <w:t xml:space="preserve">, non-profit organization, </w:t>
      </w:r>
      <w:r w:rsidRPr="003E00DA">
        <w:rPr>
          <w:rStyle w:val="apple-style-span"/>
          <w:rFonts w:ascii="Arial" w:hAnsi="Arial" w:cs="Arial"/>
          <w:i/>
          <w:color w:val="000000"/>
          <w:sz w:val="16"/>
          <w:szCs w:val="16"/>
        </w:rPr>
        <w:t>Rr. Rexhep Bislimi,  70 000 Ferizaj</w:t>
      </w:r>
      <w:r w:rsidRPr="003E00DA">
        <w:rPr>
          <w:rStyle w:val="apple-converted-space"/>
          <w:rFonts w:ascii="Arial" w:hAnsi="Arial" w:cs="Arial"/>
          <w:i/>
          <w:color w:val="000000"/>
          <w:sz w:val="16"/>
          <w:szCs w:val="16"/>
        </w:rPr>
        <w:t xml:space="preserve">, </w:t>
      </w:r>
      <w:r w:rsidRPr="003E00DA">
        <w:rPr>
          <w:rFonts w:ascii="Arial" w:hAnsi="Arial" w:cs="Arial"/>
          <w:i/>
          <w:sz w:val="16"/>
          <w:szCs w:val="16"/>
        </w:rPr>
        <w:t>Kosovo, within the realization of the project “</w:t>
      </w:r>
      <w:r w:rsidR="0065789A" w:rsidRPr="003E00DA">
        <w:rPr>
          <w:rFonts w:ascii="Arial" w:hAnsi="Arial" w:cs="Arial"/>
          <w:i/>
          <w:sz w:val="16"/>
          <w:szCs w:val="16"/>
        </w:rPr>
        <w:t>Stop trafficking in human beings and domestic violence. Help!</w:t>
      </w:r>
      <w:r w:rsidRPr="003E00DA">
        <w:rPr>
          <w:rFonts w:ascii="Arial" w:hAnsi="Arial" w:cs="Arial"/>
          <w:i/>
          <w:sz w:val="16"/>
          <w:szCs w:val="16"/>
        </w:rPr>
        <w:t>”</w:t>
      </w:r>
      <w:r w:rsidR="0065789A" w:rsidRPr="003E00DA">
        <w:rPr>
          <w:rFonts w:ascii="Arial" w:hAnsi="Arial" w:cs="Arial"/>
          <w:i/>
          <w:sz w:val="16"/>
          <w:szCs w:val="16"/>
        </w:rPr>
        <w:t xml:space="preserve"> </w:t>
      </w:r>
      <w:r w:rsidR="009A5AA7">
        <w:rPr>
          <w:rFonts w:ascii="Arial" w:hAnsi="Arial" w:cs="Arial"/>
          <w:i/>
          <w:sz w:val="16"/>
          <w:szCs w:val="16"/>
        </w:rPr>
        <w:t>funded bey European Union Office in Kosovo, w</w:t>
      </w:r>
      <w:r w:rsidRPr="003E00DA">
        <w:rPr>
          <w:rFonts w:ascii="Arial" w:hAnsi="Arial" w:cs="Arial"/>
          <w:i/>
          <w:sz w:val="16"/>
          <w:szCs w:val="16"/>
        </w:rPr>
        <w:t xml:space="preserve">e </w:t>
      </w:r>
      <w:r w:rsidR="009A5AA7">
        <w:rPr>
          <w:rFonts w:ascii="Arial" w:hAnsi="Arial" w:cs="Arial"/>
          <w:i/>
          <w:sz w:val="16"/>
          <w:szCs w:val="16"/>
        </w:rPr>
        <w:t>are</w:t>
      </w:r>
      <w:ins w:id="0" w:author="Windows User" w:date="2022-10-05T07:36:00Z">
        <w:r w:rsidR="00E4361A">
          <w:rPr>
            <w:rFonts w:ascii="Arial" w:hAnsi="Arial" w:cs="Arial"/>
            <w:i/>
            <w:sz w:val="16"/>
            <w:szCs w:val="16"/>
          </w:rPr>
          <w:t xml:space="preserve"> </w:t>
        </w:r>
      </w:ins>
      <w:r w:rsidRPr="003E00DA">
        <w:rPr>
          <w:rFonts w:ascii="Arial" w:hAnsi="Arial" w:cs="Arial"/>
          <w:i/>
          <w:sz w:val="16"/>
          <w:szCs w:val="16"/>
        </w:rPr>
        <w:t>request</w:t>
      </w:r>
      <w:r w:rsidR="009A5AA7">
        <w:rPr>
          <w:rFonts w:ascii="Arial" w:hAnsi="Arial" w:cs="Arial"/>
          <w:i/>
          <w:sz w:val="16"/>
          <w:szCs w:val="16"/>
        </w:rPr>
        <w:t>ing the</w:t>
      </w:r>
      <w:r w:rsidRPr="003E00DA">
        <w:rPr>
          <w:rFonts w:ascii="Arial" w:hAnsi="Arial" w:cs="Arial"/>
          <w:i/>
          <w:sz w:val="16"/>
          <w:szCs w:val="16"/>
        </w:rPr>
        <w:t xml:space="preserve"> following:</w:t>
      </w:r>
    </w:p>
    <w:tbl>
      <w:tblPr>
        <w:tblStyle w:val="TableGrid"/>
        <w:tblpPr w:leftFromText="180" w:rightFromText="180" w:vertAnchor="text" w:horzAnchor="margin" w:tblpY="11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FBFBF" w:themeFill="background1" w:themeFillShade="BF"/>
        <w:tblLook w:val="04A0"/>
      </w:tblPr>
      <w:tblGrid>
        <w:gridCol w:w="13176"/>
      </w:tblGrid>
      <w:tr w:rsidR="00544501" w:rsidRPr="003E00DA" w:rsidTr="00CA36B8">
        <w:tc>
          <w:tcPr>
            <w:tcW w:w="13176" w:type="dxa"/>
            <w:shd w:val="clear" w:color="auto" w:fill="BFBFBF" w:themeFill="background1" w:themeFillShade="BF"/>
          </w:tcPr>
          <w:p w:rsidR="00544501" w:rsidRPr="003E00DA" w:rsidRDefault="00544501" w:rsidP="003E00DA">
            <w:pPr>
              <w:jc w:val="center"/>
              <w:rPr>
                <w:rFonts w:ascii="Arial" w:hAnsi="Arial" w:cs="Arial"/>
                <w:b/>
                <w:sz w:val="32"/>
                <w:szCs w:val="32"/>
              </w:rPr>
            </w:pPr>
          </w:p>
          <w:p w:rsidR="00CA36B8" w:rsidRPr="003E00DA" w:rsidRDefault="00CA36B8" w:rsidP="003E00DA">
            <w:pPr>
              <w:jc w:val="center"/>
              <w:rPr>
                <w:rFonts w:ascii="Arial" w:hAnsi="Arial" w:cs="Arial"/>
                <w:b/>
                <w:sz w:val="32"/>
                <w:szCs w:val="32"/>
              </w:rPr>
            </w:pPr>
            <w:r w:rsidRPr="003E00DA">
              <w:rPr>
                <w:rFonts w:ascii="Arial" w:hAnsi="Arial" w:cs="Arial"/>
                <w:b/>
                <w:sz w:val="32"/>
                <w:szCs w:val="32"/>
              </w:rPr>
              <w:t xml:space="preserve">TERMS OF REFERENCE – </w:t>
            </w:r>
            <w:r w:rsidR="008D0129" w:rsidRPr="003E00DA">
              <w:rPr>
                <w:rFonts w:ascii="Arial" w:hAnsi="Arial" w:cs="Arial"/>
                <w:b/>
                <w:sz w:val="32"/>
                <w:szCs w:val="32"/>
              </w:rPr>
              <w:t>020</w:t>
            </w:r>
            <w:r w:rsidR="00E262FB">
              <w:rPr>
                <w:rFonts w:ascii="Arial" w:hAnsi="Arial" w:cs="Arial"/>
                <w:b/>
                <w:sz w:val="32"/>
                <w:szCs w:val="32"/>
              </w:rPr>
              <w:t>-b</w:t>
            </w:r>
            <w:r w:rsidR="008D0129" w:rsidRPr="003E00DA">
              <w:rPr>
                <w:rFonts w:ascii="Arial" w:hAnsi="Arial" w:cs="Arial"/>
                <w:b/>
                <w:sz w:val="32"/>
                <w:szCs w:val="32"/>
              </w:rPr>
              <w:t>/2022</w:t>
            </w:r>
          </w:p>
          <w:p w:rsidR="00CA36B8" w:rsidRPr="003E00DA" w:rsidRDefault="00CA36B8" w:rsidP="003E00DA">
            <w:pPr>
              <w:jc w:val="center"/>
              <w:rPr>
                <w:rFonts w:ascii="Arial" w:hAnsi="Arial" w:cs="Arial"/>
                <w:b/>
                <w:sz w:val="32"/>
                <w:szCs w:val="32"/>
              </w:rPr>
            </w:pPr>
            <w:r w:rsidRPr="003E00DA">
              <w:rPr>
                <w:rFonts w:ascii="Arial" w:hAnsi="Arial" w:cs="Arial"/>
                <w:b/>
                <w:sz w:val="32"/>
                <w:szCs w:val="32"/>
              </w:rPr>
              <w:t>(for service provider:</w:t>
            </w:r>
            <w:r w:rsidR="008D0129" w:rsidRPr="003E00DA">
              <w:rPr>
                <w:rFonts w:ascii="Arial" w:hAnsi="Arial" w:cs="Arial"/>
                <w:b/>
                <w:sz w:val="32"/>
                <w:szCs w:val="32"/>
              </w:rPr>
              <w:t xml:space="preserve"> Provision of equipment for </w:t>
            </w:r>
            <w:r w:rsidR="009A5AA7">
              <w:rPr>
                <w:rFonts w:ascii="Arial" w:hAnsi="Arial" w:cs="Arial"/>
                <w:b/>
                <w:sz w:val="32"/>
                <w:szCs w:val="32"/>
              </w:rPr>
              <w:t>Survivors</w:t>
            </w:r>
            <w:r w:rsidR="009A5AA7" w:rsidRPr="003E00DA">
              <w:rPr>
                <w:rFonts w:ascii="Arial" w:hAnsi="Arial" w:cs="Arial"/>
                <w:b/>
                <w:sz w:val="32"/>
                <w:szCs w:val="32"/>
              </w:rPr>
              <w:t xml:space="preserve"> </w:t>
            </w:r>
            <w:r w:rsidR="008D0129" w:rsidRPr="003E00DA">
              <w:rPr>
                <w:rFonts w:ascii="Arial" w:hAnsi="Arial" w:cs="Arial"/>
                <w:b/>
                <w:sz w:val="32"/>
                <w:szCs w:val="32"/>
              </w:rPr>
              <w:t>of domestic violence and Human trafficking</w:t>
            </w:r>
            <w:r w:rsidRPr="003E00DA">
              <w:rPr>
                <w:rFonts w:ascii="Arial" w:hAnsi="Arial" w:cs="Arial"/>
                <w:b/>
                <w:sz w:val="32"/>
                <w:szCs w:val="32"/>
              </w:rPr>
              <w:t>)</w:t>
            </w:r>
          </w:p>
          <w:p w:rsidR="00CA36B8" w:rsidRPr="003E00DA" w:rsidRDefault="00CA36B8" w:rsidP="003E00DA">
            <w:pPr>
              <w:rPr>
                <w:rFonts w:ascii="Arial" w:hAnsi="Arial" w:cs="Arial"/>
                <w:b/>
                <w:sz w:val="20"/>
                <w:szCs w:val="20"/>
              </w:rPr>
            </w:pPr>
          </w:p>
          <w:p w:rsidR="00544501" w:rsidRPr="003E00DA" w:rsidRDefault="00544501" w:rsidP="003E00DA">
            <w:pPr>
              <w:rPr>
                <w:rFonts w:ascii="Arial" w:hAnsi="Arial" w:cs="Arial"/>
                <w:b/>
                <w:sz w:val="20"/>
                <w:szCs w:val="20"/>
              </w:rPr>
            </w:pPr>
          </w:p>
        </w:tc>
      </w:tr>
    </w:tbl>
    <w:p w:rsidR="00544501" w:rsidRPr="003E00DA" w:rsidRDefault="00544501" w:rsidP="003E00DA">
      <w:pPr>
        <w:spacing w:after="0"/>
        <w:rPr>
          <w:rFonts w:ascii="Arial" w:hAnsi="Arial" w:cs="Arial"/>
          <w:i/>
          <w:sz w:val="20"/>
          <w:szCs w:val="20"/>
          <w:u w:val="single"/>
        </w:rPr>
      </w:pPr>
    </w:p>
    <w:tbl>
      <w:tblPr>
        <w:tblStyle w:val="TableGrid"/>
        <w:tblW w:w="9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tblPr>
      <w:tblGrid>
        <w:gridCol w:w="2268"/>
        <w:gridCol w:w="7290"/>
      </w:tblGrid>
      <w:tr w:rsidR="008D0129" w:rsidRPr="003E00DA" w:rsidTr="008D0129">
        <w:tc>
          <w:tcPr>
            <w:tcW w:w="2268" w:type="dxa"/>
            <w:shd w:val="clear" w:color="auto" w:fill="F2F2F2" w:themeFill="background1" w:themeFillShade="F2"/>
          </w:tcPr>
          <w:p w:rsidR="008D0129" w:rsidRPr="003E00DA" w:rsidRDefault="008D0129" w:rsidP="003E00DA">
            <w:pPr>
              <w:rPr>
                <w:rFonts w:ascii="Arial" w:hAnsi="Arial" w:cs="Arial"/>
                <w:b/>
                <w:color w:val="323E4F" w:themeColor="text2" w:themeShade="BF"/>
                <w:sz w:val="24"/>
                <w:szCs w:val="24"/>
              </w:rPr>
            </w:pPr>
            <w:r w:rsidRPr="003E00DA">
              <w:rPr>
                <w:rFonts w:ascii="Arial" w:hAnsi="Arial" w:cs="Arial"/>
                <w:b/>
                <w:color w:val="323E4F" w:themeColor="text2" w:themeShade="BF"/>
                <w:sz w:val="24"/>
                <w:szCs w:val="24"/>
              </w:rPr>
              <w:t>DOCUMENT NO:</w:t>
            </w:r>
          </w:p>
        </w:tc>
        <w:tc>
          <w:tcPr>
            <w:tcW w:w="7290" w:type="dxa"/>
          </w:tcPr>
          <w:p w:rsidR="008D0129" w:rsidRPr="003E00DA" w:rsidRDefault="008D0129" w:rsidP="003E00DA">
            <w:pPr>
              <w:rPr>
                <w:rFonts w:ascii="Arial" w:hAnsi="Arial" w:cs="Arial"/>
                <w:sz w:val="24"/>
                <w:szCs w:val="24"/>
              </w:rPr>
            </w:pPr>
            <w:r w:rsidRPr="003E00DA">
              <w:rPr>
                <w:rFonts w:ascii="Arial" w:hAnsi="Arial" w:cs="Arial"/>
                <w:sz w:val="24"/>
                <w:szCs w:val="24"/>
              </w:rPr>
              <w:t>D-020</w:t>
            </w:r>
            <w:r w:rsidR="00E262FB">
              <w:rPr>
                <w:rFonts w:ascii="Arial" w:hAnsi="Arial" w:cs="Arial"/>
                <w:sz w:val="24"/>
                <w:szCs w:val="24"/>
              </w:rPr>
              <w:t>-b</w:t>
            </w:r>
            <w:r w:rsidRPr="003E00DA">
              <w:rPr>
                <w:rFonts w:ascii="Arial" w:hAnsi="Arial" w:cs="Arial"/>
                <w:sz w:val="24"/>
                <w:szCs w:val="24"/>
              </w:rPr>
              <w:t>/22</w:t>
            </w:r>
          </w:p>
        </w:tc>
      </w:tr>
      <w:tr w:rsidR="008D0129" w:rsidRPr="003E00DA" w:rsidTr="008D0129">
        <w:tc>
          <w:tcPr>
            <w:tcW w:w="2268" w:type="dxa"/>
            <w:shd w:val="clear" w:color="auto" w:fill="F2F2F2" w:themeFill="background1" w:themeFillShade="F2"/>
          </w:tcPr>
          <w:p w:rsidR="008D0129" w:rsidRPr="003E00DA" w:rsidRDefault="008D0129" w:rsidP="003E00DA">
            <w:pPr>
              <w:rPr>
                <w:rFonts w:ascii="Arial" w:hAnsi="Arial" w:cs="Arial"/>
                <w:b/>
                <w:color w:val="323E4F" w:themeColor="text2" w:themeShade="BF"/>
                <w:sz w:val="24"/>
                <w:szCs w:val="24"/>
              </w:rPr>
            </w:pPr>
            <w:r w:rsidRPr="003E00DA">
              <w:rPr>
                <w:rFonts w:ascii="Arial" w:hAnsi="Arial" w:cs="Arial"/>
                <w:b/>
                <w:color w:val="323E4F" w:themeColor="text2" w:themeShade="BF"/>
                <w:sz w:val="24"/>
                <w:szCs w:val="24"/>
              </w:rPr>
              <w:t>DRAFTED BY:</w:t>
            </w:r>
          </w:p>
        </w:tc>
        <w:tc>
          <w:tcPr>
            <w:tcW w:w="7290" w:type="dxa"/>
          </w:tcPr>
          <w:p w:rsidR="008D0129" w:rsidRPr="003E00DA" w:rsidRDefault="008D0129" w:rsidP="003E00DA">
            <w:pPr>
              <w:rPr>
                <w:rFonts w:ascii="Arial" w:hAnsi="Arial" w:cs="Arial"/>
                <w:sz w:val="24"/>
                <w:szCs w:val="24"/>
              </w:rPr>
            </w:pPr>
            <w:r w:rsidRPr="003E00DA">
              <w:rPr>
                <w:rFonts w:ascii="Arial" w:hAnsi="Arial" w:cs="Arial"/>
                <w:sz w:val="24"/>
                <w:szCs w:val="24"/>
              </w:rPr>
              <w:t xml:space="preserve">Financial Officer – Danijela Ivanovic </w:t>
            </w:r>
          </w:p>
        </w:tc>
      </w:tr>
      <w:tr w:rsidR="008D0129" w:rsidRPr="003E00DA" w:rsidTr="008D0129">
        <w:tc>
          <w:tcPr>
            <w:tcW w:w="2268" w:type="dxa"/>
            <w:shd w:val="clear" w:color="auto" w:fill="F2F2F2" w:themeFill="background1" w:themeFillShade="F2"/>
          </w:tcPr>
          <w:p w:rsidR="008D0129" w:rsidRPr="003E00DA" w:rsidRDefault="008D0129" w:rsidP="003E00DA">
            <w:pPr>
              <w:rPr>
                <w:rFonts w:ascii="Arial" w:hAnsi="Arial" w:cs="Arial"/>
                <w:b/>
                <w:color w:val="323E4F" w:themeColor="text2" w:themeShade="BF"/>
                <w:sz w:val="24"/>
                <w:szCs w:val="24"/>
              </w:rPr>
            </w:pPr>
            <w:r w:rsidRPr="003E00DA">
              <w:rPr>
                <w:rFonts w:ascii="Arial" w:hAnsi="Arial" w:cs="Arial"/>
                <w:b/>
                <w:color w:val="323E4F" w:themeColor="text2" w:themeShade="BF"/>
                <w:sz w:val="24"/>
                <w:szCs w:val="24"/>
              </w:rPr>
              <w:t>REVIEWED BY:</w:t>
            </w:r>
          </w:p>
        </w:tc>
        <w:tc>
          <w:tcPr>
            <w:tcW w:w="7290" w:type="dxa"/>
          </w:tcPr>
          <w:p w:rsidR="008D0129" w:rsidRPr="003E00DA" w:rsidRDefault="008D0129" w:rsidP="003E00DA">
            <w:pPr>
              <w:rPr>
                <w:rFonts w:ascii="Arial" w:hAnsi="Arial" w:cs="Arial"/>
                <w:sz w:val="24"/>
                <w:szCs w:val="24"/>
              </w:rPr>
            </w:pPr>
            <w:r w:rsidRPr="003E00DA">
              <w:rPr>
                <w:rFonts w:ascii="Arial" w:hAnsi="Arial" w:cs="Arial"/>
                <w:sz w:val="24"/>
                <w:szCs w:val="24"/>
              </w:rPr>
              <w:t>Project Coordinator – Jakup Sabedini</w:t>
            </w:r>
          </w:p>
        </w:tc>
      </w:tr>
      <w:tr w:rsidR="008D0129" w:rsidRPr="003E00DA" w:rsidTr="008D0129">
        <w:tc>
          <w:tcPr>
            <w:tcW w:w="2268" w:type="dxa"/>
            <w:shd w:val="clear" w:color="auto" w:fill="F2F2F2" w:themeFill="background1" w:themeFillShade="F2"/>
          </w:tcPr>
          <w:p w:rsidR="008D0129" w:rsidRPr="003E00DA" w:rsidRDefault="008D0129" w:rsidP="003E00DA">
            <w:pPr>
              <w:rPr>
                <w:rFonts w:ascii="Arial" w:hAnsi="Arial" w:cs="Arial"/>
                <w:b/>
                <w:color w:val="323E4F" w:themeColor="text2" w:themeShade="BF"/>
                <w:sz w:val="24"/>
                <w:szCs w:val="24"/>
              </w:rPr>
            </w:pPr>
            <w:r w:rsidRPr="003E00DA">
              <w:rPr>
                <w:rFonts w:ascii="Arial" w:hAnsi="Arial" w:cs="Arial"/>
                <w:b/>
                <w:color w:val="323E4F" w:themeColor="text2" w:themeShade="BF"/>
                <w:sz w:val="24"/>
                <w:szCs w:val="24"/>
              </w:rPr>
              <w:t>APPROVED BY:</w:t>
            </w:r>
          </w:p>
        </w:tc>
        <w:tc>
          <w:tcPr>
            <w:tcW w:w="7290" w:type="dxa"/>
          </w:tcPr>
          <w:p w:rsidR="008D0129" w:rsidRPr="003E00DA" w:rsidRDefault="008D0129" w:rsidP="003E00DA">
            <w:pPr>
              <w:rPr>
                <w:rFonts w:ascii="Arial" w:hAnsi="Arial" w:cs="Arial"/>
                <w:sz w:val="24"/>
                <w:szCs w:val="24"/>
              </w:rPr>
            </w:pPr>
            <w:r w:rsidRPr="003E00DA">
              <w:rPr>
                <w:rFonts w:ascii="Arial" w:hAnsi="Arial" w:cs="Arial"/>
                <w:sz w:val="24"/>
                <w:szCs w:val="24"/>
              </w:rPr>
              <w:t>Executive Director – Alfred Pjetri</w:t>
            </w:r>
          </w:p>
        </w:tc>
      </w:tr>
      <w:tr w:rsidR="008D0129" w:rsidRPr="003E00DA" w:rsidTr="008D0129">
        <w:tc>
          <w:tcPr>
            <w:tcW w:w="2268" w:type="dxa"/>
            <w:shd w:val="clear" w:color="auto" w:fill="F2F2F2" w:themeFill="background1" w:themeFillShade="F2"/>
          </w:tcPr>
          <w:p w:rsidR="008D0129" w:rsidRPr="003E00DA" w:rsidRDefault="008D0129" w:rsidP="003E00DA">
            <w:pPr>
              <w:rPr>
                <w:rFonts w:ascii="Arial" w:hAnsi="Arial" w:cs="Arial"/>
                <w:b/>
                <w:color w:val="323E4F" w:themeColor="text2" w:themeShade="BF"/>
                <w:sz w:val="24"/>
                <w:szCs w:val="24"/>
              </w:rPr>
            </w:pPr>
            <w:r w:rsidRPr="003E00DA">
              <w:rPr>
                <w:rFonts w:ascii="Arial" w:hAnsi="Arial" w:cs="Arial"/>
                <w:b/>
                <w:color w:val="323E4F" w:themeColor="text2" w:themeShade="BF"/>
                <w:sz w:val="24"/>
                <w:szCs w:val="24"/>
              </w:rPr>
              <w:t>STARTING TIME AND DATE:</w:t>
            </w:r>
          </w:p>
        </w:tc>
        <w:tc>
          <w:tcPr>
            <w:tcW w:w="7290" w:type="dxa"/>
          </w:tcPr>
          <w:p w:rsidR="008D0129" w:rsidRPr="003E00DA" w:rsidRDefault="001421DF" w:rsidP="003E00DA">
            <w:pPr>
              <w:rPr>
                <w:rFonts w:ascii="Arial" w:hAnsi="Arial" w:cs="Arial"/>
                <w:sz w:val="24"/>
                <w:szCs w:val="24"/>
              </w:rPr>
            </w:pPr>
            <w:r>
              <w:rPr>
                <w:rFonts w:ascii="Arial" w:hAnsi="Arial" w:cs="Arial"/>
                <w:sz w:val="24"/>
                <w:szCs w:val="24"/>
              </w:rPr>
              <w:t>05</w:t>
            </w:r>
            <w:r w:rsidR="008D0129" w:rsidRPr="003E00DA">
              <w:rPr>
                <w:rFonts w:ascii="Arial" w:hAnsi="Arial" w:cs="Arial"/>
                <w:sz w:val="24"/>
                <w:szCs w:val="24"/>
              </w:rPr>
              <w:t>/</w:t>
            </w:r>
            <w:r>
              <w:rPr>
                <w:rFonts w:ascii="Arial" w:hAnsi="Arial" w:cs="Arial"/>
                <w:sz w:val="24"/>
                <w:szCs w:val="24"/>
              </w:rPr>
              <w:t>10</w:t>
            </w:r>
            <w:r w:rsidR="008D0129" w:rsidRPr="003E00DA">
              <w:rPr>
                <w:rFonts w:ascii="Arial" w:hAnsi="Arial" w:cs="Arial"/>
                <w:sz w:val="24"/>
                <w:szCs w:val="24"/>
              </w:rPr>
              <w:t>/2022 at 08:00</w:t>
            </w:r>
          </w:p>
        </w:tc>
      </w:tr>
      <w:tr w:rsidR="008D0129" w:rsidRPr="003E00DA" w:rsidTr="008D0129">
        <w:tc>
          <w:tcPr>
            <w:tcW w:w="2268" w:type="dxa"/>
            <w:shd w:val="clear" w:color="auto" w:fill="F2F2F2" w:themeFill="background1" w:themeFillShade="F2"/>
          </w:tcPr>
          <w:p w:rsidR="008D0129" w:rsidRPr="003E00DA" w:rsidRDefault="008D0129" w:rsidP="003E00DA">
            <w:pPr>
              <w:rPr>
                <w:rFonts w:ascii="Arial" w:hAnsi="Arial" w:cs="Arial"/>
                <w:b/>
                <w:color w:val="323E4F" w:themeColor="text2" w:themeShade="BF"/>
                <w:sz w:val="24"/>
                <w:szCs w:val="24"/>
              </w:rPr>
            </w:pPr>
            <w:r w:rsidRPr="003E00DA">
              <w:rPr>
                <w:rFonts w:ascii="Arial" w:hAnsi="Arial" w:cs="Arial"/>
                <w:b/>
                <w:color w:val="323E4F" w:themeColor="text2" w:themeShade="BF"/>
                <w:sz w:val="24"/>
                <w:szCs w:val="24"/>
              </w:rPr>
              <w:t xml:space="preserve">EXPIRING TIME AND DATE </w:t>
            </w:r>
          </w:p>
        </w:tc>
        <w:tc>
          <w:tcPr>
            <w:tcW w:w="7290" w:type="dxa"/>
          </w:tcPr>
          <w:p w:rsidR="008D0129" w:rsidRPr="003E00DA" w:rsidRDefault="008D0129" w:rsidP="001B2897">
            <w:pPr>
              <w:rPr>
                <w:rFonts w:ascii="Arial" w:hAnsi="Arial" w:cs="Arial"/>
                <w:sz w:val="24"/>
                <w:szCs w:val="24"/>
              </w:rPr>
            </w:pPr>
            <w:r w:rsidRPr="003E00DA">
              <w:rPr>
                <w:rFonts w:ascii="Arial" w:hAnsi="Arial" w:cs="Arial"/>
                <w:sz w:val="24"/>
                <w:szCs w:val="24"/>
              </w:rPr>
              <w:t>2</w:t>
            </w:r>
            <w:r w:rsidR="001B2897">
              <w:rPr>
                <w:rFonts w:ascii="Arial" w:hAnsi="Arial" w:cs="Arial"/>
                <w:sz w:val="24"/>
                <w:szCs w:val="24"/>
              </w:rPr>
              <w:t>5</w:t>
            </w:r>
            <w:r w:rsidRPr="003E00DA">
              <w:rPr>
                <w:rFonts w:ascii="Arial" w:hAnsi="Arial" w:cs="Arial"/>
                <w:sz w:val="24"/>
                <w:szCs w:val="24"/>
              </w:rPr>
              <w:t>/10/2022 at 16:00</w:t>
            </w:r>
          </w:p>
        </w:tc>
      </w:tr>
      <w:tr w:rsidR="008D0129" w:rsidRPr="003E00DA" w:rsidTr="008D0129">
        <w:tc>
          <w:tcPr>
            <w:tcW w:w="2268" w:type="dxa"/>
            <w:shd w:val="clear" w:color="auto" w:fill="F2F2F2" w:themeFill="background1" w:themeFillShade="F2"/>
          </w:tcPr>
          <w:p w:rsidR="008D0129" w:rsidRPr="003E00DA" w:rsidRDefault="008D0129" w:rsidP="003E00DA">
            <w:pPr>
              <w:rPr>
                <w:rFonts w:ascii="Arial" w:hAnsi="Arial" w:cs="Arial"/>
                <w:b/>
                <w:color w:val="323E4F" w:themeColor="text2" w:themeShade="BF"/>
                <w:sz w:val="24"/>
                <w:szCs w:val="24"/>
              </w:rPr>
            </w:pPr>
            <w:r w:rsidRPr="003E00DA">
              <w:rPr>
                <w:rFonts w:ascii="Arial" w:hAnsi="Arial" w:cs="Arial"/>
                <w:b/>
                <w:color w:val="323E4F" w:themeColor="text2" w:themeShade="BF"/>
                <w:sz w:val="24"/>
                <w:szCs w:val="24"/>
              </w:rPr>
              <w:t>DURATION:</w:t>
            </w:r>
          </w:p>
        </w:tc>
        <w:tc>
          <w:tcPr>
            <w:tcW w:w="7290" w:type="dxa"/>
          </w:tcPr>
          <w:p w:rsidR="008D0129" w:rsidRPr="003E00DA" w:rsidRDefault="008D0129" w:rsidP="003E00DA">
            <w:pPr>
              <w:rPr>
                <w:rFonts w:ascii="Arial" w:hAnsi="Arial" w:cs="Arial"/>
                <w:sz w:val="24"/>
                <w:szCs w:val="24"/>
              </w:rPr>
            </w:pPr>
            <w:r w:rsidRPr="003E00DA">
              <w:rPr>
                <w:rFonts w:ascii="Arial" w:hAnsi="Arial" w:cs="Arial"/>
                <w:sz w:val="24"/>
                <w:szCs w:val="24"/>
              </w:rPr>
              <w:t>Min 15 days</w:t>
            </w:r>
          </w:p>
        </w:tc>
      </w:tr>
      <w:tr w:rsidR="008D0129" w:rsidRPr="003E00DA" w:rsidTr="008D0129">
        <w:tc>
          <w:tcPr>
            <w:tcW w:w="2268" w:type="dxa"/>
            <w:shd w:val="clear" w:color="auto" w:fill="F2F2F2" w:themeFill="background1" w:themeFillShade="F2"/>
          </w:tcPr>
          <w:p w:rsidR="008D0129" w:rsidRPr="003E00DA" w:rsidRDefault="008D0129" w:rsidP="003E00DA">
            <w:pPr>
              <w:rPr>
                <w:rFonts w:ascii="Arial" w:hAnsi="Arial" w:cs="Arial"/>
                <w:b/>
                <w:color w:val="323E4F" w:themeColor="text2" w:themeShade="BF"/>
                <w:sz w:val="24"/>
                <w:szCs w:val="24"/>
              </w:rPr>
            </w:pPr>
            <w:r w:rsidRPr="003E00DA">
              <w:rPr>
                <w:rFonts w:ascii="Arial" w:hAnsi="Arial" w:cs="Arial"/>
                <w:b/>
                <w:color w:val="323E4F" w:themeColor="text2" w:themeShade="BF"/>
                <w:sz w:val="24"/>
                <w:szCs w:val="24"/>
              </w:rPr>
              <w:t>DATE:</w:t>
            </w:r>
          </w:p>
        </w:tc>
        <w:tc>
          <w:tcPr>
            <w:tcW w:w="7290" w:type="dxa"/>
          </w:tcPr>
          <w:p w:rsidR="008D0129" w:rsidRPr="003E00DA" w:rsidRDefault="001421DF" w:rsidP="003E00DA">
            <w:pPr>
              <w:rPr>
                <w:rFonts w:ascii="Arial" w:hAnsi="Arial" w:cs="Arial"/>
                <w:sz w:val="24"/>
                <w:szCs w:val="24"/>
              </w:rPr>
            </w:pPr>
            <w:r>
              <w:rPr>
                <w:rFonts w:ascii="Arial" w:hAnsi="Arial" w:cs="Arial"/>
                <w:sz w:val="24"/>
                <w:szCs w:val="24"/>
              </w:rPr>
              <w:t>05/10</w:t>
            </w:r>
            <w:r w:rsidR="008D0129" w:rsidRPr="003E00DA">
              <w:rPr>
                <w:rFonts w:ascii="Arial" w:hAnsi="Arial" w:cs="Arial"/>
                <w:sz w:val="24"/>
                <w:szCs w:val="24"/>
              </w:rPr>
              <w:t>/2022</w:t>
            </w:r>
          </w:p>
        </w:tc>
      </w:tr>
    </w:tbl>
    <w:p w:rsidR="00544501" w:rsidRPr="003E00DA" w:rsidRDefault="00544501" w:rsidP="003E00DA">
      <w:pPr>
        <w:spacing w:after="0"/>
        <w:rPr>
          <w:rFonts w:ascii="Arial" w:hAnsi="Arial" w:cs="Arial"/>
          <w:b/>
          <w:sz w:val="20"/>
          <w:szCs w:val="20"/>
        </w:rPr>
      </w:pPr>
    </w:p>
    <w:p w:rsidR="00E039FA" w:rsidRPr="003E00DA" w:rsidRDefault="00CA36B8" w:rsidP="003E00DA">
      <w:pPr>
        <w:shd w:val="clear" w:color="auto" w:fill="BFBFBF" w:themeFill="background1" w:themeFillShade="BF"/>
        <w:spacing w:after="0" w:line="240" w:lineRule="auto"/>
        <w:rPr>
          <w:rFonts w:ascii="Arial" w:hAnsi="Arial" w:cs="Arial"/>
          <w:b/>
          <w:sz w:val="20"/>
          <w:szCs w:val="20"/>
        </w:rPr>
      </w:pPr>
      <w:r w:rsidRPr="003E00DA">
        <w:rPr>
          <w:rFonts w:ascii="Arial" w:hAnsi="Arial" w:cs="Arial"/>
          <w:b/>
          <w:sz w:val="20"/>
          <w:szCs w:val="20"/>
          <w:highlight w:val="lightGray"/>
        </w:rPr>
        <w:t>Background:</w:t>
      </w:r>
    </w:p>
    <w:p w:rsidR="00CA36B8" w:rsidRPr="003E00DA" w:rsidRDefault="00CA36B8" w:rsidP="003E00DA">
      <w:pPr>
        <w:spacing w:after="0" w:line="240" w:lineRule="auto"/>
        <w:rPr>
          <w:rFonts w:ascii="Arial" w:hAnsi="Arial" w:cs="Arial"/>
          <w:sz w:val="20"/>
          <w:szCs w:val="20"/>
        </w:rPr>
      </w:pPr>
    </w:p>
    <w:p w:rsidR="00E039FA" w:rsidRPr="003E00DA" w:rsidRDefault="007E4191" w:rsidP="003E00DA">
      <w:pPr>
        <w:spacing w:after="0" w:line="240" w:lineRule="auto"/>
        <w:ind w:firstLine="720"/>
        <w:jc w:val="both"/>
        <w:rPr>
          <w:rStyle w:val="markedcontent"/>
          <w:rFonts w:ascii="Arial" w:hAnsi="Arial" w:cs="Arial"/>
          <w:sz w:val="20"/>
          <w:szCs w:val="20"/>
        </w:rPr>
      </w:pPr>
      <w:r w:rsidRPr="003E00DA">
        <w:rPr>
          <w:rStyle w:val="markedcontent"/>
          <w:rFonts w:ascii="Arial" w:hAnsi="Arial" w:cs="Arial"/>
          <w:sz w:val="20"/>
          <w:szCs w:val="20"/>
        </w:rPr>
        <w:t>STOP&amp;HELP project</w:t>
      </w:r>
      <w:r w:rsidR="009A5AA7">
        <w:rPr>
          <w:rStyle w:val="markedcontent"/>
          <w:rFonts w:ascii="Arial" w:hAnsi="Arial" w:cs="Arial"/>
          <w:sz w:val="20"/>
          <w:szCs w:val="20"/>
        </w:rPr>
        <w:t>, implemented in partnership with Save the Children Kosova/o and founded by European Union,</w:t>
      </w:r>
      <w:r w:rsidRPr="003E00DA">
        <w:rPr>
          <w:rStyle w:val="markedcontent"/>
          <w:rFonts w:ascii="Arial" w:hAnsi="Arial" w:cs="Arial"/>
          <w:sz w:val="20"/>
          <w:szCs w:val="20"/>
        </w:rPr>
        <w:t xml:space="preserve"> working on p</w:t>
      </w:r>
      <w:r w:rsidR="00CA36B8" w:rsidRPr="003E00DA">
        <w:rPr>
          <w:rStyle w:val="markedcontent"/>
          <w:rFonts w:ascii="Arial" w:hAnsi="Arial" w:cs="Arial"/>
          <w:sz w:val="20"/>
          <w:szCs w:val="20"/>
        </w:rPr>
        <w:t>revention of domestic violence and human trafficking, to advance protocols and means of intervention</w:t>
      </w:r>
      <w:r w:rsidR="00267CBD" w:rsidRPr="003E00DA">
        <w:rPr>
          <w:rStyle w:val="markedcontent"/>
          <w:rFonts w:ascii="Arial" w:hAnsi="Arial" w:cs="Arial"/>
          <w:sz w:val="20"/>
          <w:szCs w:val="20"/>
        </w:rPr>
        <w:t xml:space="preserve"> </w:t>
      </w:r>
      <w:r w:rsidR="00CA36B8" w:rsidRPr="003E00DA">
        <w:rPr>
          <w:rStyle w:val="markedcontent"/>
          <w:rFonts w:ascii="Arial" w:hAnsi="Arial" w:cs="Arial"/>
          <w:sz w:val="20"/>
          <w:szCs w:val="20"/>
        </w:rPr>
        <w:t xml:space="preserve">and to elevate the system of referral services for victims of human trafficking and domestic violence on a higher level. </w:t>
      </w:r>
      <w:r w:rsidR="00AC2EAD" w:rsidRPr="003E00DA">
        <w:rPr>
          <w:rStyle w:val="markedcontent"/>
          <w:rFonts w:ascii="Arial" w:hAnsi="Arial" w:cs="Arial"/>
          <w:sz w:val="20"/>
          <w:szCs w:val="20"/>
        </w:rPr>
        <w:t xml:space="preserve">In this way the project </w:t>
      </w:r>
      <w:r w:rsidR="00CA36B8" w:rsidRPr="003E00DA">
        <w:rPr>
          <w:rStyle w:val="markedcontent"/>
          <w:rFonts w:ascii="Arial" w:hAnsi="Arial" w:cs="Arial"/>
          <w:sz w:val="20"/>
          <w:szCs w:val="20"/>
        </w:rPr>
        <w:t xml:space="preserve">will support the ongoing battle against these increasingly occurring violent criminal acts. The budget required for implementation of this 18-months project is 59,910.00 EUR. </w:t>
      </w:r>
      <w:r w:rsidR="003E00DA">
        <w:rPr>
          <w:rStyle w:val="markedcontent"/>
          <w:rFonts w:ascii="Arial" w:hAnsi="Arial" w:cs="Arial"/>
          <w:sz w:val="20"/>
          <w:szCs w:val="20"/>
        </w:rPr>
        <w:t>I</w:t>
      </w:r>
      <w:r w:rsidR="00CA36B8" w:rsidRPr="003E00DA">
        <w:rPr>
          <w:rStyle w:val="markedcontent"/>
          <w:rFonts w:ascii="Arial" w:hAnsi="Arial" w:cs="Arial"/>
          <w:sz w:val="20"/>
          <w:szCs w:val="20"/>
        </w:rPr>
        <w:t>mplementation process of this project will be organized in several components. This will enable CARITAS</w:t>
      </w:r>
      <w:r w:rsidR="003E00DA">
        <w:rPr>
          <w:rStyle w:val="markedcontent"/>
          <w:rFonts w:ascii="Arial" w:hAnsi="Arial" w:cs="Arial"/>
          <w:sz w:val="20"/>
          <w:szCs w:val="20"/>
        </w:rPr>
        <w:t xml:space="preserve"> </w:t>
      </w:r>
      <w:r w:rsidR="00CA36B8" w:rsidRPr="003E00DA">
        <w:rPr>
          <w:rStyle w:val="markedcontent"/>
          <w:rFonts w:ascii="Arial" w:hAnsi="Arial" w:cs="Arial"/>
          <w:sz w:val="20"/>
          <w:szCs w:val="20"/>
        </w:rPr>
        <w:t xml:space="preserve">Kosova as an implementing organization to achieve positive impact among the highest possible number of target groups members, considering the significance of the devastating influence of the problem. </w:t>
      </w:r>
      <w:r w:rsidR="003E00DA">
        <w:rPr>
          <w:rStyle w:val="markedcontent"/>
          <w:rFonts w:ascii="Arial" w:hAnsi="Arial" w:cs="Arial"/>
          <w:sz w:val="20"/>
          <w:szCs w:val="20"/>
        </w:rPr>
        <w:t>C</w:t>
      </w:r>
      <w:r w:rsidR="00CA36B8" w:rsidRPr="003E00DA">
        <w:rPr>
          <w:rStyle w:val="markedcontent"/>
          <w:rFonts w:ascii="Arial" w:hAnsi="Arial" w:cs="Arial"/>
          <w:sz w:val="20"/>
          <w:szCs w:val="20"/>
        </w:rPr>
        <w:t xml:space="preserve">omponents of the project will mostly rely on: public campaigns through electronic media and printed promotional material in order to increase public awareness on risks of domestic violence and human trafficking, strengthening of cooperation between municipal authorities, civil society and other key actors, psychological sessions and </w:t>
      </w:r>
      <w:r w:rsidR="00267CBD" w:rsidRPr="003E00DA">
        <w:rPr>
          <w:rStyle w:val="markedcontent"/>
          <w:rFonts w:ascii="Arial" w:hAnsi="Arial" w:cs="Arial"/>
          <w:sz w:val="20"/>
          <w:szCs w:val="20"/>
        </w:rPr>
        <w:t>counseling</w:t>
      </w:r>
      <w:r w:rsidR="00CA36B8" w:rsidRPr="003E00DA">
        <w:rPr>
          <w:rStyle w:val="markedcontent"/>
          <w:rFonts w:ascii="Arial" w:hAnsi="Arial" w:cs="Arial"/>
          <w:sz w:val="20"/>
          <w:szCs w:val="20"/>
        </w:rPr>
        <w:t>, as well as basic support and medical assistance provision.</w:t>
      </w:r>
      <w:r w:rsidR="003E00DA">
        <w:rPr>
          <w:rStyle w:val="markedcontent"/>
          <w:rFonts w:ascii="Arial" w:hAnsi="Arial" w:cs="Arial"/>
          <w:sz w:val="20"/>
          <w:szCs w:val="20"/>
        </w:rPr>
        <w:t xml:space="preserve"> </w:t>
      </w:r>
      <w:r w:rsidR="00CA36B8" w:rsidRPr="003E00DA">
        <w:rPr>
          <w:rStyle w:val="markedcontent"/>
          <w:rFonts w:ascii="Arial" w:hAnsi="Arial" w:cs="Arial"/>
          <w:sz w:val="20"/>
          <w:szCs w:val="20"/>
        </w:rPr>
        <w:t>Activities</w:t>
      </w:r>
      <w:r w:rsidR="00AC2EAD" w:rsidRPr="003E00DA">
        <w:rPr>
          <w:rStyle w:val="markedcontent"/>
          <w:rFonts w:ascii="Arial" w:hAnsi="Arial" w:cs="Arial"/>
          <w:sz w:val="20"/>
          <w:szCs w:val="20"/>
        </w:rPr>
        <w:t xml:space="preserve"> </w:t>
      </w:r>
      <w:r w:rsidR="00CA36B8" w:rsidRPr="003E00DA">
        <w:rPr>
          <w:rStyle w:val="markedcontent"/>
          <w:rFonts w:ascii="Arial" w:hAnsi="Arial" w:cs="Arial"/>
          <w:sz w:val="20"/>
          <w:szCs w:val="20"/>
        </w:rPr>
        <w:t xml:space="preserve">planned within the project implementation process will be organized and performed in municipalities of </w:t>
      </w:r>
      <w:r w:rsidR="00CA36B8" w:rsidRPr="003E00DA">
        <w:rPr>
          <w:rFonts w:ascii="Arial" w:hAnsi="Arial" w:cs="Arial"/>
          <w:sz w:val="20"/>
          <w:szCs w:val="20"/>
        </w:rPr>
        <w:br/>
      </w:r>
      <w:r w:rsidR="00CA36B8" w:rsidRPr="003E00DA">
        <w:rPr>
          <w:rStyle w:val="markedcontent"/>
          <w:rFonts w:ascii="Arial" w:hAnsi="Arial" w:cs="Arial"/>
          <w:sz w:val="20"/>
          <w:szCs w:val="20"/>
        </w:rPr>
        <w:t>northern part of Kosovo: Leposavić/Leposaviq, Zubin Potok, Zveçan/</w:t>
      </w:r>
      <w:r w:rsidR="003E00DA">
        <w:rPr>
          <w:rStyle w:val="markedcontent"/>
          <w:rFonts w:ascii="Arial" w:hAnsi="Arial" w:cs="Arial"/>
          <w:sz w:val="20"/>
          <w:szCs w:val="20"/>
        </w:rPr>
        <w:t xml:space="preserve"> </w:t>
      </w:r>
      <w:r w:rsidR="00CA36B8" w:rsidRPr="003E00DA">
        <w:rPr>
          <w:rStyle w:val="markedcontent"/>
          <w:rFonts w:ascii="Arial" w:hAnsi="Arial" w:cs="Arial"/>
          <w:sz w:val="20"/>
          <w:szCs w:val="20"/>
        </w:rPr>
        <w:t>Zvecan, North Mitrovica/</w:t>
      </w:r>
      <w:r w:rsidR="003E00DA">
        <w:rPr>
          <w:rStyle w:val="markedcontent"/>
          <w:rFonts w:ascii="Arial" w:hAnsi="Arial" w:cs="Arial"/>
          <w:sz w:val="20"/>
          <w:szCs w:val="20"/>
        </w:rPr>
        <w:t xml:space="preserve"> </w:t>
      </w:r>
      <w:r w:rsidR="00CA36B8" w:rsidRPr="003E00DA">
        <w:rPr>
          <w:rStyle w:val="markedcontent"/>
          <w:rFonts w:ascii="Arial" w:hAnsi="Arial" w:cs="Arial"/>
          <w:sz w:val="20"/>
          <w:szCs w:val="20"/>
        </w:rPr>
        <w:t xml:space="preserve">Mitrovica </w:t>
      </w:r>
      <w:r w:rsidR="00CA36B8" w:rsidRPr="003E00DA">
        <w:rPr>
          <w:rFonts w:ascii="Arial" w:hAnsi="Arial" w:cs="Arial"/>
          <w:sz w:val="20"/>
          <w:szCs w:val="20"/>
        </w:rPr>
        <w:br/>
      </w:r>
      <w:r w:rsidR="00CA36B8" w:rsidRPr="003E00DA">
        <w:rPr>
          <w:rStyle w:val="markedcontent"/>
          <w:rFonts w:ascii="Arial" w:hAnsi="Arial" w:cs="Arial"/>
          <w:sz w:val="20"/>
          <w:szCs w:val="20"/>
        </w:rPr>
        <w:t>Veriore and South Mitrovica/ Mitrovicë Jugore.</w:t>
      </w:r>
    </w:p>
    <w:p w:rsidR="00267CBD" w:rsidRPr="003E00DA" w:rsidRDefault="00267CBD" w:rsidP="003E00DA">
      <w:pPr>
        <w:spacing w:after="0" w:line="240" w:lineRule="auto"/>
        <w:rPr>
          <w:rStyle w:val="markedcontent"/>
          <w:rFonts w:ascii="Arial" w:hAnsi="Arial" w:cs="Arial"/>
          <w:sz w:val="20"/>
          <w:szCs w:val="20"/>
        </w:rPr>
      </w:pPr>
    </w:p>
    <w:p w:rsidR="00267CBD" w:rsidRPr="003E00DA" w:rsidRDefault="00267CBD" w:rsidP="003E00DA">
      <w:pPr>
        <w:shd w:val="clear" w:color="auto" w:fill="BFBFBF" w:themeFill="background1" w:themeFillShade="BF"/>
        <w:spacing w:after="0" w:line="240" w:lineRule="auto"/>
        <w:rPr>
          <w:rStyle w:val="markedcontent"/>
          <w:rFonts w:ascii="Arial" w:hAnsi="Arial" w:cs="Arial"/>
          <w:sz w:val="20"/>
          <w:szCs w:val="20"/>
        </w:rPr>
      </w:pPr>
      <w:r w:rsidRPr="003E00DA">
        <w:rPr>
          <w:rFonts w:ascii="Arial" w:hAnsi="Arial" w:cs="Arial"/>
          <w:b/>
          <w:sz w:val="20"/>
          <w:szCs w:val="20"/>
          <w:shd w:val="clear" w:color="auto" w:fill="BFBFBF" w:themeFill="background1" w:themeFillShade="BF"/>
        </w:rPr>
        <w:lastRenderedPageBreak/>
        <w:t>Objective of Supply service:</w:t>
      </w:r>
    </w:p>
    <w:p w:rsidR="008D0129" w:rsidRPr="003E00DA" w:rsidRDefault="008D0129" w:rsidP="003E00DA">
      <w:pPr>
        <w:spacing w:after="0"/>
        <w:ind w:firstLine="720"/>
        <w:jc w:val="both"/>
        <w:rPr>
          <w:rFonts w:ascii="Arial" w:hAnsi="Arial" w:cs="Arial"/>
          <w:sz w:val="20"/>
          <w:szCs w:val="20"/>
        </w:rPr>
      </w:pPr>
      <w:r w:rsidRPr="003E00DA">
        <w:rPr>
          <w:rFonts w:ascii="Arial" w:hAnsi="Arial" w:cs="Arial"/>
          <w:sz w:val="20"/>
          <w:szCs w:val="20"/>
        </w:rPr>
        <w:t xml:space="preserve">After analyzing the current situation in health centers in 5 municipalities (Leposaviq/Leposavic, Zveçan/Zvecan, North Mitrovica, South Mitrovica and ZubinPotok) of northern Kosovo, Caritas Kosova aims to provide most necessary equipment to the paediatrics rooms for the children (medical equipment for recognition and detecting injuries that are not visible to the naked eye and determining the degree of injuries, as well as other medical devices in treatment). Additionally, the presented equipment is applicable for diagnosis and consequences of the COVID-19 virus. This action is also related to the education of medical staff (emergency service, paediatrics, otorhinolaryngology, family medicine, occupational medicine and dentistry) that are very often and first in contact with survivors as well as necessary equipment for their work. </w:t>
      </w:r>
    </w:p>
    <w:p w:rsidR="003E00DA" w:rsidRPr="003E00DA" w:rsidRDefault="003E00DA" w:rsidP="003E00DA">
      <w:pPr>
        <w:spacing w:after="0" w:line="240" w:lineRule="auto"/>
        <w:rPr>
          <w:rFonts w:ascii="Arial" w:hAnsi="Arial" w:cs="Arial"/>
          <w:i/>
          <w:sz w:val="20"/>
          <w:szCs w:val="20"/>
          <w:u w:val="single"/>
        </w:rPr>
      </w:pPr>
    </w:p>
    <w:p w:rsidR="00267CBD" w:rsidRPr="003E00DA" w:rsidRDefault="008D0129" w:rsidP="003E00DA">
      <w:pPr>
        <w:spacing w:after="0" w:line="240" w:lineRule="auto"/>
        <w:rPr>
          <w:rFonts w:ascii="Arial" w:hAnsi="Arial" w:cs="Arial"/>
          <w:i/>
          <w:sz w:val="20"/>
          <w:szCs w:val="20"/>
          <w:u w:val="single"/>
        </w:rPr>
      </w:pPr>
      <w:r w:rsidRPr="003E00DA">
        <w:rPr>
          <w:rFonts w:ascii="Arial" w:hAnsi="Arial" w:cs="Arial"/>
          <w:i/>
          <w:sz w:val="20"/>
          <w:szCs w:val="20"/>
          <w:u w:val="single"/>
        </w:rPr>
        <w:t>Result no: 3 _Basic material and medical assistance provided to survivors and shelters</w:t>
      </w:r>
    </w:p>
    <w:p w:rsidR="008D0129" w:rsidRPr="003E00DA" w:rsidRDefault="008D0129" w:rsidP="003E00DA">
      <w:pPr>
        <w:spacing w:after="0" w:line="240" w:lineRule="auto"/>
        <w:rPr>
          <w:rStyle w:val="markedcontent"/>
          <w:rFonts w:ascii="Arial" w:hAnsi="Arial" w:cs="Arial"/>
          <w:i/>
          <w:sz w:val="20"/>
          <w:szCs w:val="20"/>
          <w:u w:val="single"/>
        </w:rPr>
      </w:pPr>
    </w:p>
    <w:p w:rsidR="00344B23" w:rsidRPr="003E00DA" w:rsidRDefault="003E00DA" w:rsidP="003E00DA">
      <w:pPr>
        <w:pStyle w:val="ListParagraph"/>
        <w:numPr>
          <w:ilvl w:val="0"/>
          <w:numId w:val="11"/>
        </w:numPr>
        <w:spacing w:after="0" w:line="240" w:lineRule="auto"/>
        <w:rPr>
          <w:rFonts w:ascii="Arial" w:eastAsiaTheme="majorEastAsia" w:hAnsi="Arial" w:cs="Arial"/>
          <w:i/>
          <w:sz w:val="20"/>
          <w:szCs w:val="20"/>
          <w:u w:val="single"/>
          <w:lang w:bidi="hr-HR"/>
        </w:rPr>
      </w:pPr>
      <w:r w:rsidRPr="003E00DA">
        <w:rPr>
          <w:rStyle w:val="markedcontent"/>
          <w:rFonts w:ascii="Arial" w:hAnsi="Arial" w:cs="Arial"/>
          <w:i/>
          <w:sz w:val="20"/>
          <w:szCs w:val="20"/>
          <w:u w:val="single"/>
        </w:rPr>
        <w:t>Provision of required office</w:t>
      </w:r>
      <w:r w:rsidR="003A4B41">
        <w:rPr>
          <w:rStyle w:val="markedcontent"/>
          <w:rFonts w:ascii="Arial" w:hAnsi="Arial" w:cs="Arial"/>
          <w:i/>
          <w:sz w:val="20"/>
          <w:szCs w:val="20"/>
          <w:u w:val="single"/>
        </w:rPr>
        <w:t xml:space="preserve"> and</w:t>
      </w:r>
      <w:r w:rsidR="003A4B41" w:rsidRPr="003E00DA">
        <w:rPr>
          <w:rStyle w:val="markedcontent"/>
          <w:rFonts w:ascii="Arial" w:hAnsi="Arial" w:cs="Arial"/>
          <w:i/>
          <w:sz w:val="20"/>
          <w:szCs w:val="20"/>
          <w:u w:val="single"/>
        </w:rPr>
        <w:t xml:space="preserve"> </w:t>
      </w:r>
      <w:r w:rsidRPr="003E00DA">
        <w:rPr>
          <w:rStyle w:val="markedcontent"/>
          <w:rFonts w:ascii="Arial" w:hAnsi="Arial" w:cs="Arial"/>
          <w:i/>
          <w:sz w:val="20"/>
          <w:szCs w:val="20"/>
          <w:u w:val="single"/>
        </w:rPr>
        <w:t>IT equipment</w:t>
      </w:r>
      <w:r>
        <w:rPr>
          <w:rStyle w:val="markedcontent"/>
          <w:rFonts w:ascii="Arial" w:hAnsi="Arial" w:cs="Arial"/>
          <w:i/>
          <w:sz w:val="20"/>
          <w:szCs w:val="20"/>
          <w:u w:val="single"/>
        </w:rPr>
        <w:t xml:space="preserve"> listed in following “Request for offer no 020</w:t>
      </w:r>
      <w:r w:rsidR="003A4B41">
        <w:rPr>
          <w:rStyle w:val="markedcontent"/>
          <w:rFonts w:ascii="Arial" w:hAnsi="Arial" w:cs="Arial"/>
          <w:i/>
          <w:sz w:val="20"/>
          <w:szCs w:val="20"/>
          <w:u w:val="single"/>
        </w:rPr>
        <w:t>-b</w:t>
      </w:r>
      <w:r>
        <w:rPr>
          <w:rStyle w:val="markedcontent"/>
          <w:rFonts w:ascii="Arial" w:hAnsi="Arial" w:cs="Arial"/>
          <w:i/>
          <w:sz w:val="20"/>
          <w:szCs w:val="20"/>
          <w:u w:val="single"/>
        </w:rPr>
        <w:t>/2022</w:t>
      </w:r>
      <w:r w:rsidRPr="003E00DA">
        <w:rPr>
          <w:rStyle w:val="markedcontent"/>
          <w:rFonts w:ascii="Arial" w:hAnsi="Arial" w:cs="Arial"/>
          <w:i/>
          <w:sz w:val="20"/>
          <w:szCs w:val="20"/>
          <w:u w:val="single"/>
        </w:rPr>
        <w:t xml:space="preserve">. </w:t>
      </w:r>
    </w:p>
    <w:p w:rsidR="00267CBD" w:rsidRPr="003E00DA" w:rsidRDefault="00267CBD" w:rsidP="003E00DA">
      <w:pPr>
        <w:spacing w:after="0" w:line="240" w:lineRule="auto"/>
        <w:rPr>
          <w:rFonts w:ascii="Arial" w:eastAsiaTheme="majorEastAsia" w:hAnsi="Arial" w:cs="Arial"/>
          <w:sz w:val="20"/>
          <w:szCs w:val="20"/>
          <w:lang w:bidi="hr-HR"/>
        </w:rPr>
      </w:pPr>
    </w:p>
    <w:p w:rsidR="00267CBD" w:rsidRPr="003E00DA" w:rsidRDefault="00267CBD" w:rsidP="003E00DA">
      <w:pPr>
        <w:spacing w:after="0" w:line="240" w:lineRule="auto"/>
        <w:rPr>
          <w:rFonts w:ascii="Arial" w:eastAsiaTheme="majorEastAsia" w:hAnsi="Arial" w:cs="Arial"/>
          <w:sz w:val="20"/>
          <w:szCs w:val="20"/>
          <w:lang w:bidi="hr-HR"/>
        </w:rPr>
      </w:pPr>
    </w:p>
    <w:tbl>
      <w:tblPr>
        <w:tblStyle w:val="TableGrid"/>
        <w:tblpPr w:leftFromText="180" w:rightFromText="180" w:vertAnchor="text" w:tblpY="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3068"/>
      </w:tblGrid>
      <w:tr w:rsidR="00267CBD" w:rsidRPr="003E00DA" w:rsidTr="00AC2EAD">
        <w:tc>
          <w:tcPr>
            <w:tcW w:w="13068" w:type="dxa"/>
            <w:shd w:val="clear" w:color="auto" w:fill="BFBFBF" w:themeFill="background1" w:themeFillShade="BF"/>
          </w:tcPr>
          <w:p w:rsidR="00267CBD" w:rsidRPr="003E00DA" w:rsidRDefault="00267CBD" w:rsidP="003E00DA">
            <w:pPr>
              <w:outlineLvl w:val="0"/>
              <w:rPr>
                <w:rFonts w:ascii="Arial" w:eastAsia="Times New Roman" w:hAnsi="Arial" w:cs="Arial"/>
                <w:b/>
                <w:bCs/>
                <w:kern w:val="36"/>
                <w:sz w:val="20"/>
                <w:szCs w:val="20"/>
                <w:lang w:val="pl-PL"/>
              </w:rPr>
            </w:pPr>
            <w:r w:rsidRPr="003E00DA">
              <w:rPr>
                <w:rFonts w:ascii="Arial" w:hAnsi="Arial" w:cs="Arial"/>
                <w:b/>
                <w:sz w:val="20"/>
                <w:szCs w:val="20"/>
              </w:rPr>
              <w:t>Tasks to be performed:</w:t>
            </w:r>
          </w:p>
        </w:tc>
      </w:tr>
      <w:tr w:rsidR="00267CBD" w:rsidRPr="003E00DA" w:rsidTr="00AC2EAD">
        <w:tc>
          <w:tcPr>
            <w:tcW w:w="13068" w:type="dxa"/>
          </w:tcPr>
          <w:p w:rsidR="00267CBD" w:rsidRPr="003E00DA" w:rsidRDefault="00267CBD" w:rsidP="003E00DA">
            <w:pPr>
              <w:rPr>
                <w:rFonts w:ascii="Arial" w:hAnsi="Arial" w:cs="Arial"/>
                <w:sz w:val="20"/>
                <w:szCs w:val="20"/>
              </w:rPr>
            </w:pPr>
          </w:p>
          <w:p w:rsidR="00B16F59" w:rsidRPr="003E00DA" w:rsidRDefault="00B16F59" w:rsidP="003E00DA">
            <w:pPr>
              <w:pStyle w:val="BodyText"/>
              <w:spacing w:line="259" w:lineRule="auto"/>
              <w:jc w:val="left"/>
              <w:rPr>
                <w:rFonts w:ascii="Arial" w:hAnsi="Arial" w:cs="Arial"/>
                <w:szCs w:val="20"/>
              </w:rPr>
            </w:pPr>
            <w:r w:rsidRPr="003E00DA">
              <w:rPr>
                <w:rFonts w:ascii="Arial" w:hAnsi="Arial" w:cs="Arial"/>
                <w:szCs w:val="20"/>
              </w:rPr>
              <w:t>Due to the comprehensive and wide scope are welcome for proposition for the following major tasks:</w:t>
            </w:r>
          </w:p>
          <w:p w:rsidR="00B16F59" w:rsidRPr="003E00DA" w:rsidRDefault="00B16F59" w:rsidP="003E00DA">
            <w:pPr>
              <w:pStyle w:val="BodyText"/>
              <w:spacing w:line="259" w:lineRule="auto"/>
              <w:jc w:val="left"/>
              <w:rPr>
                <w:rFonts w:ascii="Arial" w:hAnsi="Arial" w:cs="Arial"/>
                <w:szCs w:val="20"/>
              </w:rPr>
            </w:pPr>
          </w:p>
          <w:p w:rsidR="00B16F59" w:rsidRPr="003E00DA" w:rsidRDefault="003E00DA" w:rsidP="003E00DA">
            <w:pPr>
              <w:numPr>
                <w:ilvl w:val="0"/>
                <w:numId w:val="10"/>
              </w:numPr>
              <w:spacing w:line="276" w:lineRule="auto"/>
              <w:ind w:left="0"/>
              <w:contextualSpacing/>
              <w:rPr>
                <w:rFonts w:ascii="Arial" w:hAnsi="Arial" w:cs="Arial"/>
                <w:sz w:val="20"/>
                <w:szCs w:val="20"/>
              </w:rPr>
            </w:pPr>
            <w:r>
              <w:rPr>
                <w:rFonts w:ascii="Arial" w:hAnsi="Arial" w:cs="Arial"/>
                <w:sz w:val="20"/>
                <w:szCs w:val="20"/>
              </w:rPr>
              <w:t xml:space="preserve">   </w:t>
            </w:r>
            <w:r w:rsidR="00B16F59" w:rsidRPr="003E00DA">
              <w:rPr>
                <w:rFonts w:ascii="Arial" w:hAnsi="Arial" w:cs="Arial"/>
                <w:sz w:val="20"/>
                <w:szCs w:val="20"/>
              </w:rPr>
              <w:t>Provide price</w:t>
            </w:r>
            <w:r w:rsidR="009A5AA7">
              <w:rPr>
                <w:rFonts w:ascii="Arial" w:hAnsi="Arial" w:cs="Arial"/>
                <w:sz w:val="20"/>
                <w:szCs w:val="20"/>
              </w:rPr>
              <w:t>s</w:t>
            </w:r>
            <w:r w:rsidR="00B16F59" w:rsidRPr="003E00DA">
              <w:rPr>
                <w:rFonts w:ascii="Arial" w:hAnsi="Arial" w:cs="Arial"/>
                <w:sz w:val="20"/>
                <w:szCs w:val="20"/>
              </w:rPr>
              <w:t xml:space="preserve"> for the </w:t>
            </w:r>
            <w:r w:rsidR="009A5AA7">
              <w:rPr>
                <w:rFonts w:ascii="Arial" w:hAnsi="Arial" w:cs="Arial"/>
                <w:sz w:val="20"/>
                <w:szCs w:val="20"/>
              </w:rPr>
              <w:t>r</w:t>
            </w:r>
            <w:r w:rsidR="009A5AA7">
              <w:t>equired</w:t>
            </w:r>
            <w:r w:rsidR="00B16F59" w:rsidRPr="003E00DA">
              <w:rPr>
                <w:rFonts w:ascii="Arial" w:hAnsi="Arial" w:cs="Arial"/>
                <w:sz w:val="20"/>
                <w:szCs w:val="20"/>
              </w:rPr>
              <w:t xml:space="preserve"> equipment.</w:t>
            </w:r>
          </w:p>
          <w:p w:rsidR="00B16F59" w:rsidRPr="003E00DA" w:rsidRDefault="003E00DA" w:rsidP="003E00DA">
            <w:pPr>
              <w:numPr>
                <w:ilvl w:val="0"/>
                <w:numId w:val="10"/>
              </w:numPr>
              <w:spacing w:line="276" w:lineRule="auto"/>
              <w:ind w:left="0"/>
              <w:contextualSpacing/>
              <w:rPr>
                <w:rFonts w:ascii="Arial" w:hAnsi="Arial" w:cs="Arial"/>
                <w:sz w:val="20"/>
                <w:szCs w:val="20"/>
              </w:rPr>
            </w:pPr>
            <w:r>
              <w:rPr>
                <w:rFonts w:ascii="Arial" w:hAnsi="Arial" w:cs="Arial"/>
                <w:sz w:val="20"/>
                <w:szCs w:val="20"/>
              </w:rPr>
              <w:t xml:space="preserve">   </w:t>
            </w:r>
            <w:r w:rsidR="00B16F59" w:rsidRPr="003E00DA">
              <w:rPr>
                <w:rFonts w:ascii="Arial" w:hAnsi="Arial" w:cs="Arial"/>
                <w:sz w:val="20"/>
                <w:szCs w:val="20"/>
              </w:rPr>
              <w:t xml:space="preserve">Inform us about possible changes. </w:t>
            </w:r>
          </w:p>
          <w:p w:rsidR="003E00DA" w:rsidRDefault="003E00DA" w:rsidP="003E00DA">
            <w:pPr>
              <w:numPr>
                <w:ilvl w:val="0"/>
                <w:numId w:val="10"/>
              </w:numPr>
              <w:spacing w:line="276" w:lineRule="auto"/>
              <w:ind w:left="0"/>
              <w:contextualSpacing/>
              <w:rPr>
                <w:rFonts w:ascii="Arial" w:hAnsi="Arial" w:cs="Arial"/>
                <w:sz w:val="20"/>
                <w:szCs w:val="20"/>
              </w:rPr>
            </w:pPr>
            <w:r>
              <w:rPr>
                <w:rFonts w:ascii="Arial" w:hAnsi="Arial" w:cs="Arial"/>
                <w:sz w:val="20"/>
                <w:szCs w:val="20"/>
              </w:rPr>
              <w:t xml:space="preserve">   </w:t>
            </w:r>
            <w:r w:rsidR="00B16F59" w:rsidRPr="003E00DA">
              <w:rPr>
                <w:rFonts w:ascii="Arial" w:hAnsi="Arial" w:cs="Arial"/>
                <w:sz w:val="20"/>
                <w:szCs w:val="20"/>
              </w:rPr>
              <w:t xml:space="preserve">Any changes in the specifications need to be submitted to the Caritas Kosova project team on approval. Any decision made without prior notice </w:t>
            </w:r>
            <w:r>
              <w:rPr>
                <w:rFonts w:ascii="Arial" w:hAnsi="Arial" w:cs="Arial"/>
                <w:sz w:val="20"/>
                <w:szCs w:val="20"/>
              </w:rPr>
              <w:t xml:space="preserve">   </w:t>
            </w:r>
          </w:p>
          <w:p w:rsidR="00267CBD" w:rsidRPr="003E00DA" w:rsidRDefault="003E00DA" w:rsidP="003E00DA">
            <w:pPr>
              <w:numPr>
                <w:ilvl w:val="0"/>
                <w:numId w:val="10"/>
              </w:numPr>
              <w:spacing w:line="276" w:lineRule="auto"/>
              <w:ind w:left="0"/>
              <w:contextualSpacing/>
              <w:rPr>
                <w:rFonts w:ascii="Arial" w:hAnsi="Arial" w:cs="Arial"/>
                <w:sz w:val="20"/>
                <w:szCs w:val="20"/>
              </w:rPr>
            </w:pPr>
            <w:r>
              <w:rPr>
                <w:rFonts w:ascii="Arial" w:hAnsi="Arial" w:cs="Arial"/>
                <w:sz w:val="20"/>
                <w:szCs w:val="20"/>
              </w:rPr>
              <w:t xml:space="preserve">   </w:t>
            </w:r>
            <w:r w:rsidR="00B16F59" w:rsidRPr="003E00DA">
              <w:rPr>
                <w:rFonts w:ascii="Arial" w:hAnsi="Arial" w:cs="Arial"/>
                <w:sz w:val="20"/>
                <w:szCs w:val="20"/>
              </w:rPr>
              <w:t>will not be paid and accepted by the Caritas Kosova</w:t>
            </w:r>
          </w:p>
        </w:tc>
      </w:tr>
    </w:tbl>
    <w:p w:rsidR="00267CBD" w:rsidRPr="003E00DA" w:rsidRDefault="00267CBD" w:rsidP="003E00DA">
      <w:pPr>
        <w:spacing w:after="0" w:line="240" w:lineRule="auto"/>
        <w:rPr>
          <w:rFonts w:ascii="Arial" w:eastAsiaTheme="majorEastAsia" w:hAnsi="Arial" w:cs="Arial"/>
          <w:sz w:val="20"/>
          <w:szCs w:val="20"/>
          <w:lang w:bidi="hr-HR"/>
        </w:rPr>
      </w:pPr>
    </w:p>
    <w:p w:rsidR="00AC2EAD" w:rsidRPr="003E00DA" w:rsidRDefault="00215166" w:rsidP="003E00DA">
      <w:pPr>
        <w:tabs>
          <w:tab w:val="left" w:pos="2460"/>
        </w:tabs>
        <w:spacing w:after="0" w:line="240" w:lineRule="auto"/>
        <w:rPr>
          <w:rFonts w:ascii="Arial" w:hAnsi="Arial" w:cs="Arial"/>
          <w:b/>
          <w:sz w:val="20"/>
          <w:szCs w:val="20"/>
        </w:rPr>
      </w:pPr>
      <w:r w:rsidRPr="003E00DA">
        <w:rPr>
          <w:rFonts w:ascii="Arial" w:eastAsiaTheme="majorEastAsia" w:hAnsi="Arial" w:cs="Arial"/>
          <w:sz w:val="20"/>
          <w:szCs w:val="20"/>
          <w:lang w:bidi="hr-HR"/>
        </w:rPr>
        <w:tab/>
      </w:r>
      <w:r w:rsidR="00EF71AF" w:rsidRPr="003E00DA">
        <w:rPr>
          <w:rFonts w:ascii="Arial" w:hAnsi="Arial" w:cs="Arial"/>
          <w:b/>
          <w:sz w:val="20"/>
          <w:szCs w:val="20"/>
        </w:rPr>
        <w:t xml:space="preserve">                                                                                                             </w:t>
      </w:r>
      <w:r w:rsidR="00C72330" w:rsidRPr="003E00DA">
        <w:rPr>
          <w:rFonts w:ascii="Arial" w:hAnsi="Arial" w:cs="Arial"/>
          <w:b/>
          <w:sz w:val="20"/>
          <w:szCs w:val="20"/>
        </w:rPr>
        <w:t xml:space="preserve">                </w:t>
      </w:r>
      <w:r w:rsidR="00EF71AF" w:rsidRPr="003E00DA">
        <w:rPr>
          <w:rFonts w:ascii="Arial" w:hAnsi="Arial" w:cs="Arial"/>
          <w:b/>
          <w:sz w:val="20"/>
          <w:szCs w:val="20"/>
        </w:rPr>
        <w:t xml:space="preserve">  </w:t>
      </w:r>
      <w:r w:rsidR="00C72330" w:rsidRPr="003E00DA">
        <w:rPr>
          <w:rFonts w:ascii="Arial" w:hAnsi="Arial" w:cs="Arial"/>
          <w:b/>
          <w:sz w:val="20"/>
          <w:szCs w:val="20"/>
        </w:rPr>
        <w:t xml:space="preserve">        </w:t>
      </w:r>
    </w:p>
    <w:p w:rsidR="00AC2EAD" w:rsidRPr="003E00DA" w:rsidRDefault="00AC2EAD" w:rsidP="003E00DA">
      <w:pPr>
        <w:shd w:val="clear" w:color="auto" w:fill="BFBFBF" w:themeFill="background1" w:themeFillShade="BF"/>
        <w:tabs>
          <w:tab w:val="left" w:pos="2460"/>
        </w:tabs>
        <w:spacing w:after="0" w:line="240" w:lineRule="auto"/>
        <w:rPr>
          <w:rFonts w:ascii="Arial" w:hAnsi="Arial" w:cs="Arial"/>
          <w:b/>
          <w:sz w:val="20"/>
          <w:szCs w:val="20"/>
        </w:rPr>
      </w:pPr>
      <w:r w:rsidRPr="003E00DA">
        <w:rPr>
          <w:rFonts w:ascii="Arial" w:hAnsi="Arial" w:cs="Arial"/>
          <w:b/>
          <w:sz w:val="20"/>
          <w:szCs w:val="20"/>
        </w:rPr>
        <w:t>Applicant qualifications:</w:t>
      </w:r>
    </w:p>
    <w:p w:rsidR="00AC2EAD" w:rsidRPr="003E00DA" w:rsidRDefault="00AC2EAD" w:rsidP="003E00DA">
      <w:pPr>
        <w:tabs>
          <w:tab w:val="left" w:pos="2460"/>
        </w:tabs>
        <w:spacing w:after="0" w:line="240" w:lineRule="auto"/>
        <w:rPr>
          <w:rFonts w:ascii="Arial" w:hAnsi="Arial" w:cs="Arial"/>
          <w:b/>
          <w:sz w:val="20"/>
          <w:szCs w:val="20"/>
        </w:rPr>
      </w:pPr>
    </w:p>
    <w:p w:rsidR="00AC2EAD" w:rsidRPr="003E00DA" w:rsidRDefault="00AC2EAD" w:rsidP="003E00DA">
      <w:pPr>
        <w:pStyle w:val="ListParagraph"/>
        <w:numPr>
          <w:ilvl w:val="0"/>
          <w:numId w:val="11"/>
        </w:numPr>
        <w:spacing w:after="0" w:line="240" w:lineRule="auto"/>
        <w:rPr>
          <w:rFonts w:ascii="Arial" w:hAnsi="Arial" w:cs="Arial"/>
          <w:b/>
          <w:sz w:val="20"/>
          <w:szCs w:val="20"/>
        </w:rPr>
      </w:pPr>
      <w:r w:rsidRPr="003E00DA">
        <w:rPr>
          <w:rFonts w:ascii="Arial" w:hAnsi="Arial" w:cs="Arial"/>
          <w:sz w:val="20"/>
          <w:szCs w:val="20"/>
        </w:rPr>
        <w:t xml:space="preserve">To have </w:t>
      </w:r>
      <w:r w:rsidR="00345A09" w:rsidRPr="003E00DA">
        <w:rPr>
          <w:rFonts w:ascii="Arial" w:hAnsi="Arial" w:cs="Arial"/>
          <w:sz w:val="20"/>
          <w:szCs w:val="20"/>
        </w:rPr>
        <w:t>extensive experience (at least 1</w:t>
      </w:r>
      <w:r w:rsidRPr="003E00DA">
        <w:rPr>
          <w:rFonts w:ascii="Arial" w:hAnsi="Arial" w:cs="Arial"/>
          <w:sz w:val="20"/>
          <w:szCs w:val="20"/>
        </w:rPr>
        <w:t xml:space="preserve"> years) in the field of the provision of </w:t>
      </w:r>
      <w:r w:rsidR="00345A09" w:rsidRPr="003E00DA">
        <w:rPr>
          <w:rFonts w:ascii="Arial" w:hAnsi="Arial" w:cs="Arial"/>
          <w:sz w:val="20"/>
          <w:szCs w:val="20"/>
        </w:rPr>
        <w:t xml:space="preserve">the </w:t>
      </w:r>
      <w:r w:rsidR="009A5AA7">
        <w:rPr>
          <w:rFonts w:ascii="Arial" w:hAnsi="Arial" w:cs="Arial"/>
          <w:sz w:val="20"/>
          <w:szCs w:val="20"/>
        </w:rPr>
        <w:t>required</w:t>
      </w:r>
      <w:r w:rsidR="009A5AA7" w:rsidRPr="003E00DA">
        <w:rPr>
          <w:rFonts w:ascii="Arial" w:hAnsi="Arial" w:cs="Arial"/>
          <w:sz w:val="20"/>
          <w:szCs w:val="20"/>
        </w:rPr>
        <w:t xml:space="preserve"> </w:t>
      </w:r>
      <w:r w:rsidR="00345A09" w:rsidRPr="003E00DA">
        <w:rPr>
          <w:rFonts w:ascii="Arial" w:hAnsi="Arial" w:cs="Arial"/>
          <w:sz w:val="20"/>
          <w:szCs w:val="20"/>
        </w:rPr>
        <w:t>equipment</w:t>
      </w:r>
      <w:r w:rsidRPr="003E00DA">
        <w:rPr>
          <w:rFonts w:ascii="Arial" w:hAnsi="Arial" w:cs="Arial"/>
          <w:sz w:val="20"/>
          <w:szCs w:val="20"/>
        </w:rPr>
        <w:t>.</w:t>
      </w:r>
      <w:r w:rsidRPr="003E00DA">
        <w:rPr>
          <w:rStyle w:val="tlid-translation"/>
          <w:rFonts w:ascii="Arial" w:hAnsi="Arial" w:cs="Arial"/>
          <w:sz w:val="20"/>
          <w:szCs w:val="20"/>
        </w:rPr>
        <w:t xml:space="preserve">  </w:t>
      </w:r>
    </w:p>
    <w:p w:rsidR="00AC2EAD" w:rsidRPr="003E00DA" w:rsidRDefault="00AC2EAD" w:rsidP="003E00DA">
      <w:pPr>
        <w:pStyle w:val="ListParagraph"/>
        <w:numPr>
          <w:ilvl w:val="0"/>
          <w:numId w:val="11"/>
        </w:numPr>
        <w:spacing w:after="0" w:line="240" w:lineRule="auto"/>
        <w:rPr>
          <w:rFonts w:ascii="Arial" w:hAnsi="Arial" w:cs="Arial"/>
          <w:b/>
          <w:sz w:val="20"/>
          <w:szCs w:val="20"/>
        </w:rPr>
      </w:pPr>
      <w:r w:rsidRPr="003E00DA">
        <w:rPr>
          <w:rFonts w:ascii="Arial" w:hAnsi="Arial" w:cs="Arial"/>
          <w:sz w:val="20"/>
          <w:szCs w:val="20"/>
        </w:rPr>
        <w:t>To be register and submit the registration certificate</w:t>
      </w:r>
      <w:r w:rsidR="00345A09" w:rsidRPr="003E00DA">
        <w:rPr>
          <w:rFonts w:ascii="Arial" w:hAnsi="Arial" w:cs="Arial"/>
          <w:sz w:val="20"/>
          <w:szCs w:val="20"/>
        </w:rPr>
        <w:t xml:space="preserve"> in Kosovo</w:t>
      </w:r>
      <w:r w:rsidRPr="003E00DA">
        <w:rPr>
          <w:rFonts w:ascii="Arial" w:hAnsi="Arial" w:cs="Arial"/>
          <w:sz w:val="20"/>
          <w:szCs w:val="20"/>
        </w:rPr>
        <w:t>;</w:t>
      </w:r>
    </w:p>
    <w:p w:rsidR="00AC2EAD" w:rsidRPr="003E00DA" w:rsidRDefault="00AC2EAD" w:rsidP="003E00DA">
      <w:pPr>
        <w:spacing w:after="0" w:line="240" w:lineRule="auto"/>
        <w:rPr>
          <w:rFonts w:ascii="Arial" w:hAnsi="Arial" w:cs="Arial"/>
          <w:sz w:val="20"/>
          <w:szCs w:val="20"/>
        </w:rPr>
      </w:pPr>
    </w:p>
    <w:p w:rsidR="00AC2EAD" w:rsidRPr="003E00DA" w:rsidRDefault="00AC2EAD" w:rsidP="003E00DA">
      <w:pPr>
        <w:shd w:val="clear" w:color="auto" w:fill="BFBFBF" w:themeFill="background1" w:themeFillShade="BF"/>
        <w:spacing w:after="0" w:line="240" w:lineRule="auto"/>
        <w:rPr>
          <w:rFonts w:ascii="Arial" w:hAnsi="Arial" w:cs="Arial"/>
          <w:b/>
          <w:sz w:val="20"/>
          <w:szCs w:val="20"/>
        </w:rPr>
      </w:pPr>
      <w:r w:rsidRPr="003E00DA">
        <w:rPr>
          <w:rFonts w:ascii="Arial" w:hAnsi="Arial" w:cs="Arial"/>
          <w:b/>
          <w:sz w:val="20"/>
          <w:szCs w:val="20"/>
        </w:rPr>
        <w:t>Duration:</w:t>
      </w:r>
    </w:p>
    <w:p w:rsidR="003E00DA" w:rsidRDefault="003E00DA" w:rsidP="003E00DA">
      <w:pPr>
        <w:tabs>
          <w:tab w:val="left" w:pos="2141"/>
        </w:tabs>
        <w:spacing w:after="0"/>
        <w:rPr>
          <w:rFonts w:ascii="Arial" w:hAnsi="Arial" w:cs="Arial"/>
          <w:sz w:val="20"/>
          <w:szCs w:val="20"/>
        </w:rPr>
      </w:pPr>
      <w:r>
        <w:rPr>
          <w:rFonts w:ascii="Arial" w:hAnsi="Arial" w:cs="Arial"/>
          <w:sz w:val="20"/>
          <w:szCs w:val="20"/>
        </w:rPr>
        <w:t xml:space="preserve">    </w:t>
      </w:r>
    </w:p>
    <w:p w:rsidR="00345A09" w:rsidRPr="003E00DA" w:rsidRDefault="003E00DA" w:rsidP="003E00DA">
      <w:pPr>
        <w:tabs>
          <w:tab w:val="left" w:pos="2141"/>
        </w:tabs>
        <w:spacing w:after="0"/>
        <w:rPr>
          <w:rFonts w:ascii="Arial" w:hAnsi="Arial" w:cs="Arial"/>
          <w:sz w:val="20"/>
          <w:szCs w:val="20"/>
        </w:rPr>
      </w:pPr>
      <w:r>
        <w:rPr>
          <w:rFonts w:ascii="Arial" w:hAnsi="Arial" w:cs="Arial"/>
          <w:sz w:val="20"/>
          <w:szCs w:val="20"/>
        </w:rPr>
        <w:t xml:space="preserve">   </w:t>
      </w:r>
      <w:r w:rsidR="00AC2EAD" w:rsidRPr="003E00DA">
        <w:rPr>
          <w:rFonts w:ascii="Arial" w:hAnsi="Arial" w:cs="Arial"/>
          <w:sz w:val="20"/>
          <w:szCs w:val="20"/>
        </w:rPr>
        <w:t xml:space="preserve">The duration of the service is scheduled to last maximum </w:t>
      </w:r>
      <w:r w:rsidR="00345A09" w:rsidRPr="003E00DA">
        <w:rPr>
          <w:rFonts w:ascii="Arial" w:hAnsi="Arial" w:cs="Arial"/>
          <w:sz w:val="20"/>
          <w:szCs w:val="20"/>
        </w:rPr>
        <w:t>one month</w:t>
      </w:r>
      <w:r w:rsidR="00AC2EAD" w:rsidRPr="003E00DA">
        <w:rPr>
          <w:rFonts w:ascii="Arial" w:hAnsi="Arial" w:cs="Arial"/>
          <w:sz w:val="20"/>
          <w:szCs w:val="20"/>
        </w:rPr>
        <w:t>.</w:t>
      </w:r>
      <w:r w:rsidR="00AC2EAD" w:rsidRPr="003E00DA">
        <w:rPr>
          <w:rFonts w:ascii="Arial" w:hAnsi="Arial" w:cs="Arial"/>
          <w:b/>
          <w:sz w:val="20"/>
          <w:szCs w:val="20"/>
        </w:rPr>
        <w:tab/>
      </w:r>
      <w:r w:rsidR="00AC2EAD" w:rsidRPr="003E00DA">
        <w:rPr>
          <w:rFonts w:ascii="Arial" w:hAnsi="Arial" w:cs="Arial"/>
          <w:b/>
          <w:sz w:val="20"/>
          <w:szCs w:val="20"/>
        </w:rPr>
        <w:tab/>
      </w:r>
      <w:r w:rsidR="00AC2EAD" w:rsidRPr="003E00DA">
        <w:rPr>
          <w:rFonts w:ascii="Arial" w:hAnsi="Arial" w:cs="Arial"/>
          <w:b/>
          <w:sz w:val="20"/>
          <w:szCs w:val="20"/>
        </w:rPr>
        <w:tab/>
      </w:r>
      <w:r w:rsidR="00AC2EAD" w:rsidRPr="003E00DA">
        <w:rPr>
          <w:rFonts w:ascii="Arial" w:hAnsi="Arial" w:cs="Arial"/>
          <w:b/>
          <w:sz w:val="20"/>
          <w:szCs w:val="20"/>
        </w:rPr>
        <w:tab/>
      </w:r>
      <w:r w:rsidR="00AC2EAD" w:rsidRPr="003E00DA">
        <w:rPr>
          <w:rFonts w:ascii="Arial" w:hAnsi="Arial" w:cs="Arial"/>
          <w:b/>
          <w:sz w:val="20"/>
          <w:szCs w:val="20"/>
        </w:rPr>
        <w:tab/>
      </w:r>
      <w:r w:rsidR="00AC2EAD" w:rsidRPr="003E00DA">
        <w:rPr>
          <w:rFonts w:ascii="Arial" w:hAnsi="Arial" w:cs="Arial"/>
          <w:b/>
          <w:sz w:val="20"/>
          <w:szCs w:val="20"/>
        </w:rPr>
        <w:tab/>
      </w:r>
      <w:r w:rsidR="00AC2EAD" w:rsidRPr="003E00DA">
        <w:rPr>
          <w:rFonts w:ascii="Arial" w:hAnsi="Arial" w:cs="Arial"/>
          <w:b/>
          <w:sz w:val="20"/>
          <w:szCs w:val="20"/>
        </w:rPr>
        <w:tab/>
      </w:r>
      <w:r w:rsidR="00AC2EAD" w:rsidRPr="003E00DA">
        <w:rPr>
          <w:rFonts w:ascii="Arial" w:hAnsi="Arial" w:cs="Arial"/>
          <w:b/>
          <w:sz w:val="20"/>
          <w:szCs w:val="20"/>
        </w:rPr>
        <w:tab/>
      </w:r>
      <w:r w:rsidR="00AC2EAD" w:rsidRPr="003E00DA">
        <w:rPr>
          <w:rFonts w:ascii="Arial" w:hAnsi="Arial" w:cs="Arial"/>
          <w:b/>
          <w:sz w:val="20"/>
          <w:szCs w:val="20"/>
        </w:rPr>
        <w:tab/>
      </w:r>
      <w:r w:rsidR="00AC2EAD" w:rsidRPr="003E00DA">
        <w:rPr>
          <w:rFonts w:ascii="Arial" w:hAnsi="Arial" w:cs="Arial"/>
          <w:b/>
          <w:sz w:val="20"/>
          <w:szCs w:val="20"/>
        </w:rPr>
        <w:tab/>
      </w:r>
    </w:p>
    <w:p w:rsidR="00345A09" w:rsidRPr="003E00DA" w:rsidRDefault="00345A09" w:rsidP="003E00DA">
      <w:pPr>
        <w:pStyle w:val="BodyText"/>
        <w:spacing w:line="259" w:lineRule="exact"/>
        <w:ind w:firstLine="720"/>
        <w:jc w:val="left"/>
        <w:rPr>
          <w:rFonts w:ascii="Arial" w:hAnsi="Arial" w:cs="Arial"/>
          <w:szCs w:val="20"/>
        </w:rPr>
      </w:pPr>
    </w:p>
    <w:p w:rsidR="00345A09" w:rsidRPr="003E00DA" w:rsidRDefault="00345A09" w:rsidP="003E00DA">
      <w:pPr>
        <w:shd w:val="clear" w:color="auto" w:fill="BFBFBF" w:themeFill="background1" w:themeFillShade="BF"/>
        <w:spacing w:after="0" w:line="240" w:lineRule="auto"/>
        <w:rPr>
          <w:rFonts w:ascii="Arial" w:hAnsi="Arial" w:cs="Arial"/>
          <w:b/>
          <w:sz w:val="20"/>
          <w:szCs w:val="20"/>
        </w:rPr>
      </w:pPr>
      <w:r w:rsidRPr="003E00DA">
        <w:rPr>
          <w:rFonts w:ascii="Arial" w:hAnsi="Arial" w:cs="Arial"/>
          <w:b/>
          <w:sz w:val="20"/>
          <w:szCs w:val="20"/>
        </w:rPr>
        <w:t>Reporting and supervision:</w:t>
      </w:r>
    </w:p>
    <w:p w:rsidR="00345A09" w:rsidRPr="003E00DA" w:rsidRDefault="00345A09" w:rsidP="003E00DA">
      <w:pPr>
        <w:pStyle w:val="BodyText"/>
        <w:spacing w:line="259" w:lineRule="exact"/>
        <w:ind w:firstLine="720"/>
        <w:jc w:val="left"/>
        <w:rPr>
          <w:rFonts w:ascii="Arial" w:hAnsi="Arial" w:cs="Arial"/>
          <w:szCs w:val="20"/>
        </w:rPr>
      </w:pPr>
    </w:p>
    <w:p w:rsidR="00345A09" w:rsidRPr="003E00DA" w:rsidRDefault="00345A09" w:rsidP="003E00DA">
      <w:pPr>
        <w:pStyle w:val="BodyText"/>
        <w:spacing w:line="259" w:lineRule="exact"/>
        <w:ind w:firstLine="720"/>
        <w:jc w:val="left"/>
        <w:rPr>
          <w:rFonts w:ascii="Arial" w:hAnsi="Arial" w:cs="Arial"/>
          <w:szCs w:val="20"/>
        </w:rPr>
      </w:pPr>
      <w:r w:rsidRPr="003E00DA">
        <w:rPr>
          <w:rFonts w:ascii="Arial" w:hAnsi="Arial" w:cs="Arial"/>
          <w:szCs w:val="20"/>
        </w:rPr>
        <w:t>Project Coordinator – Jakup Sabedini</w:t>
      </w:r>
    </w:p>
    <w:p w:rsidR="00345A09" w:rsidRPr="003E00DA" w:rsidRDefault="00345A09" w:rsidP="003E00DA">
      <w:pPr>
        <w:pStyle w:val="BodyText"/>
        <w:spacing w:line="259" w:lineRule="auto"/>
        <w:ind w:firstLine="720"/>
        <w:jc w:val="left"/>
        <w:rPr>
          <w:rFonts w:ascii="Arial" w:hAnsi="Arial" w:cs="Arial"/>
          <w:szCs w:val="20"/>
        </w:rPr>
      </w:pPr>
      <w:r w:rsidRPr="003E00DA">
        <w:rPr>
          <w:rFonts w:ascii="Arial" w:hAnsi="Arial" w:cs="Arial"/>
          <w:szCs w:val="20"/>
        </w:rPr>
        <w:t xml:space="preserve">Administrative and Financial Manager – Florie Demaj </w:t>
      </w:r>
    </w:p>
    <w:p w:rsidR="00345A09" w:rsidRPr="003E00DA" w:rsidRDefault="00345A09" w:rsidP="003E00DA">
      <w:pPr>
        <w:pStyle w:val="BodyText"/>
        <w:spacing w:line="259" w:lineRule="auto"/>
        <w:ind w:firstLine="720"/>
        <w:jc w:val="left"/>
        <w:rPr>
          <w:rFonts w:ascii="Arial" w:hAnsi="Arial" w:cs="Arial"/>
          <w:szCs w:val="20"/>
        </w:rPr>
      </w:pPr>
      <w:r w:rsidRPr="003E00DA">
        <w:rPr>
          <w:rFonts w:ascii="Arial" w:hAnsi="Arial" w:cs="Arial"/>
          <w:szCs w:val="20"/>
        </w:rPr>
        <w:t>Field Officer – Vladimir Jovanovic</w:t>
      </w:r>
    </w:p>
    <w:p w:rsidR="00345A09" w:rsidRPr="003E00DA" w:rsidRDefault="00345A09" w:rsidP="003E00DA">
      <w:pPr>
        <w:pStyle w:val="BodyText"/>
        <w:spacing w:line="259" w:lineRule="auto"/>
        <w:jc w:val="left"/>
        <w:rPr>
          <w:rFonts w:ascii="Arial" w:hAnsi="Arial" w:cs="Arial"/>
          <w:szCs w:val="20"/>
        </w:rPr>
      </w:pPr>
    </w:p>
    <w:p w:rsidR="00345A09" w:rsidRPr="003E00DA" w:rsidRDefault="00345A09" w:rsidP="003E00DA">
      <w:pPr>
        <w:shd w:val="clear" w:color="auto" w:fill="BFBFBF" w:themeFill="background1" w:themeFillShade="BF"/>
        <w:spacing w:after="0" w:line="240" w:lineRule="auto"/>
        <w:rPr>
          <w:rFonts w:ascii="Arial" w:hAnsi="Arial" w:cs="Arial"/>
          <w:b/>
          <w:sz w:val="20"/>
          <w:szCs w:val="20"/>
        </w:rPr>
      </w:pPr>
      <w:r w:rsidRPr="003E00DA">
        <w:rPr>
          <w:rFonts w:ascii="Arial" w:hAnsi="Arial" w:cs="Arial"/>
          <w:b/>
          <w:sz w:val="20"/>
          <w:szCs w:val="20"/>
        </w:rPr>
        <w:lastRenderedPageBreak/>
        <w:t>Estimated costs (optional):</w:t>
      </w:r>
    </w:p>
    <w:p w:rsidR="003E00DA" w:rsidRDefault="003E00DA" w:rsidP="003E00DA">
      <w:pPr>
        <w:pStyle w:val="BodyText"/>
        <w:ind w:firstLine="720"/>
        <w:jc w:val="left"/>
        <w:rPr>
          <w:rFonts w:ascii="Arial" w:hAnsi="Arial" w:cs="Arial"/>
          <w:szCs w:val="20"/>
        </w:rPr>
      </w:pPr>
    </w:p>
    <w:p w:rsidR="00345A09" w:rsidRPr="003E00DA" w:rsidRDefault="00345A09" w:rsidP="003E00DA">
      <w:pPr>
        <w:pStyle w:val="BodyText"/>
        <w:ind w:firstLine="720"/>
        <w:jc w:val="left"/>
        <w:rPr>
          <w:rFonts w:ascii="Arial" w:hAnsi="Arial" w:cs="Arial"/>
          <w:szCs w:val="20"/>
        </w:rPr>
      </w:pPr>
      <w:r w:rsidRPr="003E00DA">
        <w:rPr>
          <w:rFonts w:ascii="Arial" w:hAnsi="Arial" w:cs="Arial"/>
          <w:szCs w:val="20"/>
        </w:rPr>
        <w:t xml:space="preserve">Selected supplier will be paid through bank transfer in accordance with the payment procedures as stipulated in the Framework Agreement </w:t>
      </w:r>
      <w:r w:rsidRPr="003E00DA">
        <w:rPr>
          <w:rStyle w:val="q4iawc"/>
          <w:rFonts w:ascii="Arial" w:hAnsi="Arial" w:cs="Arial"/>
          <w:szCs w:val="20"/>
        </w:rPr>
        <w:t xml:space="preserve">and </w:t>
      </w:r>
      <w:r w:rsidRPr="003E00DA">
        <w:rPr>
          <w:rFonts w:ascii="Arial" w:hAnsi="Arial" w:cs="Arial"/>
          <w:szCs w:val="20"/>
        </w:rPr>
        <w:t>upon successful delivery of medical equipment.</w:t>
      </w:r>
    </w:p>
    <w:p w:rsidR="00345A09" w:rsidRPr="003E00DA" w:rsidRDefault="00345A09" w:rsidP="003E00DA">
      <w:pPr>
        <w:pStyle w:val="BodyText"/>
        <w:ind w:firstLine="720"/>
        <w:jc w:val="left"/>
        <w:rPr>
          <w:rFonts w:ascii="Arial" w:hAnsi="Arial" w:cs="Arial"/>
          <w:szCs w:val="20"/>
        </w:rPr>
      </w:pPr>
    </w:p>
    <w:p w:rsidR="00345A09" w:rsidRPr="003E00DA" w:rsidRDefault="00345A09" w:rsidP="003E00DA">
      <w:pPr>
        <w:shd w:val="clear" w:color="auto" w:fill="BFBFBF" w:themeFill="background1" w:themeFillShade="BF"/>
        <w:spacing w:after="0" w:line="240" w:lineRule="auto"/>
        <w:rPr>
          <w:rFonts w:ascii="Arial" w:hAnsi="Arial" w:cs="Arial"/>
          <w:b/>
          <w:sz w:val="20"/>
          <w:szCs w:val="20"/>
        </w:rPr>
      </w:pPr>
      <w:r w:rsidRPr="003E00DA">
        <w:rPr>
          <w:rFonts w:ascii="Arial" w:hAnsi="Arial" w:cs="Arial"/>
          <w:b/>
          <w:sz w:val="20"/>
          <w:szCs w:val="20"/>
        </w:rPr>
        <w:t xml:space="preserve">Policy and child safeguarding: </w:t>
      </w:r>
    </w:p>
    <w:p w:rsidR="00757EC4" w:rsidRPr="003E00DA" w:rsidRDefault="00757EC4" w:rsidP="003E00DA">
      <w:pPr>
        <w:tabs>
          <w:tab w:val="left" w:pos="1005"/>
        </w:tabs>
        <w:spacing w:after="0"/>
        <w:rPr>
          <w:rFonts w:ascii="Arial" w:hAnsi="Arial" w:cs="Arial"/>
          <w:sz w:val="20"/>
          <w:szCs w:val="20"/>
          <w:lang w:val="en-GB" w:eastAsia="ar-SA"/>
        </w:rPr>
      </w:pPr>
    </w:p>
    <w:p w:rsidR="00345A09" w:rsidRDefault="00345A09" w:rsidP="003E00DA">
      <w:pPr>
        <w:spacing w:after="0"/>
        <w:ind w:firstLine="720"/>
        <w:rPr>
          <w:rFonts w:ascii="Arial" w:hAnsi="Arial" w:cs="Arial"/>
          <w:b/>
          <w:bCs/>
          <w:sz w:val="20"/>
          <w:szCs w:val="20"/>
        </w:rPr>
      </w:pPr>
      <w:r w:rsidRPr="003E00DA">
        <w:rPr>
          <w:rFonts w:ascii="Arial" w:hAnsi="Arial" w:cs="Arial"/>
          <w:bCs/>
          <w:sz w:val="20"/>
          <w:szCs w:val="20"/>
        </w:rPr>
        <w:t>The supplier, after receiving and signing the contract, is obliged to sign the child safeguarding policy of NGO Caritas Kosova as well as the Code of Conduct of Save the Children, and to comply with them during provision of supplies</w:t>
      </w:r>
      <w:r w:rsidRPr="003E00DA">
        <w:rPr>
          <w:rFonts w:ascii="Arial" w:hAnsi="Arial" w:cs="Arial"/>
          <w:b/>
          <w:bCs/>
          <w:sz w:val="20"/>
          <w:szCs w:val="20"/>
        </w:rPr>
        <w:t>.</w:t>
      </w:r>
    </w:p>
    <w:p w:rsidR="003E00DA" w:rsidRPr="003E00DA" w:rsidRDefault="003E00DA" w:rsidP="003E00DA">
      <w:pPr>
        <w:spacing w:after="0"/>
        <w:ind w:firstLine="720"/>
        <w:rPr>
          <w:rFonts w:ascii="Arial" w:hAnsi="Arial" w:cs="Arial"/>
          <w:b/>
          <w:sz w:val="20"/>
          <w:szCs w:val="20"/>
          <w:u w:val="thick"/>
        </w:rPr>
      </w:pPr>
    </w:p>
    <w:p w:rsidR="003E00DA" w:rsidRPr="003E00DA" w:rsidRDefault="003E00DA" w:rsidP="003E00DA">
      <w:pPr>
        <w:shd w:val="clear" w:color="auto" w:fill="BFBFBF" w:themeFill="background1" w:themeFillShade="BF"/>
        <w:spacing w:after="0" w:line="240" w:lineRule="auto"/>
        <w:rPr>
          <w:rFonts w:ascii="Arial" w:hAnsi="Arial" w:cs="Arial"/>
          <w:b/>
          <w:sz w:val="20"/>
          <w:szCs w:val="20"/>
        </w:rPr>
      </w:pPr>
      <w:r w:rsidRPr="003E00DA">
        <w:rPr>
          <w:rFonts w:ascii="Arial" w:hAnsi="Arial" w:cs="Arial"/>
          <w:b/>
          <w:sz w:val="20"/>
          <w:szCs w:val="20"/>
        </w:rPr>
        <w:t xml:space="preserve">Evaluation criteria: </w:t>
      </w:r>
    </w:p>
    <w:p w:rsidR="003E00DA" w:rsidRDefault="003E00DA" w:rsidP="003E00DA">
      <w:pPr>
        <w:spacing w:after="0"/>
        <w:rPr>
          <w:rFonts w:ascii="Arial" w:hAnsi="Arial" w:cs="Arial"/>
          <w:sz w:val="20"/>
          <w:szCs w:val="20"/>
        </w:rPr>
      </w:pPr>
    </w:p>
    <w:p w:rsidR="003E00DA" w:rsidRPr="003E00DA" w:rsidRDefault="003E00DA" w:rsidP="003E00DA">
      <w:pPr>
        <w:spacing w:after="0"/>
        <w:ind w:firstLine="720"/>
        <w:rPr>
          <w:rFonts w:ascii="Arial" w:hAnsi="Arial" w:cs="Arial"/>
          <w:sz w:val="20"/>
          <w:szCs w:val="20"/>
        </w:rPr>
      </w:pPr>
      <w:r w:rsidRPr="003E00DA">
        <w:rPr>
          <w:rFonts w:ascii="Arial" w:hAnsi="Arial" w:cs="Arial"/>
          <w:sz w:val="20"/>
          <w:szCs w:val="20"/>
        </w:rPr>
        <w:t>Caritas Kosova shall review each offer and verify the claim</w:t>
      </w:r>
      <w:r>
        <w:rPr>
          <w:rFonts w:ascii="Arial" w:hAnsi="Arial" w:cs="Arial"/>
          <w:sz w:val="20"/>
          <w:szCs w:val="20"/>
        </w:rPr>
        <w:t>s and credentials of each offe</w:t>
      </w:r>
      <w:r w:rsidRPr="003E00DA">
        <w:rPr>
          <w:rFonts w:ascii="Arial" w:hAnsi="Arial" w:cs="Arial"/>
          <w:sz w:val="20"/>
          <w:szCs w:val="20"/>
        </w:rPr>
        <w:t xml:space="preserve">r. Selection will be made for each offer on the basis of the criteria listed in Request for Offers. Each criteria will be evaluated based upon the strengths and weaknesses of the submittal or subsequent information gained in the process. Selection shall be made of the supplier deemed to be fully qualified and best suited among those submitting proposals on the basis of the evaluation factors included in the Request for Offers. Negotiations shall be conducted with the suppliers so selected. </w:t>
      </w:r>
    </w:p>
    <w:p w:rsidR="003E00DA" w:rsidRPr="003E00DA" w:rsidRDefault="003E00DA" w:rsidP="003E00DA">
      <w:pPr>
        <w:spacing w:after="0"/>
        <w:ind w:firstLine="720"/>
        <w:rPr>
          <w:rFonts w:ascii="Arial" w:hAnsi="Arial" w:cs="Arial"/>
          <w:sz w:val="20"/>
          <w:szCs w:val="20"/>
        </w:rPr>
      </w:pPr>
      <w:r w:rsidRPr="003E00DA">
        <w:rPr>
          <w:rFonts w:ascii="Arial" w:hAnsi="Arial" w:cs="Arial"/>
          <w:sz w:val="20"/>
          <w:szCs w:val="20"/>
        </w:rPr>
        <w:t xml:space="preserve">After negotiations have been conducted with the selected supplier, Caritas Kosova shall select the supplier which has made the best offer, and shall award the contract to that supplier. Caritas Kosova may cancel this Terms of Reference or reject offers at any time prior to an award. </w:t>
      </w:r>
    </w:p>
    <w:p w:rsidR="003E00DA" w:rsidRPr="003E00DA" w:rsidRDefault="003E00DA" w:rsidP="003E00DA">
      <w:pPr>
        <w:spacing w:after="0"/>
        <w:ind w:firstLine="720"/>
        <w:rPr>
          <w:rFonts w:ascii="Arial" w:hAnsi="Arial" w:cs="Arial"/>
          <w:noProof/>
          <w:sz w:val="20"/>
          <w:szCs w:val="20"/>
        </w:rPr>
      </w:pPr>
      <w:r w:rsidRPr="003E00DA">
        <w:rPr>
          <w:rFonts w:ascii="Arial" w:hAnsi="Arial" w:cs="Arial"/>
          <w:sz w:val="20"/>
          <w:szCs w:val="20"/>
        </w:rPr>
        <w:t>The successful supplier will be expected to enter into a contract with Caritas Kosova based upon their submittal, any additional negotiated terms, and best and final pricing.</w:t>
      </w:r>
    </w:p>
    <w:p w:rsidR="00345A09" w:rsidRPr="003E00DA" w:rsidRDefault="00345A09" w:rsidP="003E00DA">
      <w:pPr>
        <w:tabs>
          <w:tab w:val="left" w:pos="1005"/>
        </w:tabs>
        <w:spacing w:after="0"/>
        <w:rPr>
          <w:rFonts w:ascii="Arial" w:hAnsi="Arial" w:cs="Arial"/>
          <w:sz w:val="20"/>
          <w:szCs w:val="20"/>
          <w:lang w:val="en-GB" w:eastAsia="ar-SA"/>
        </w:rPr>
      </w:pPr>
    </w:p>
    <w:sectPr w:rsidR="00345A09" w:rsidRPr="003E00DA" w:rsidSect="00C42A91">
      <w:headerReference w:type="default" r:id="rId8"/>
      <w:footerReference w:type="default" r:id="rId9"/>
      <w:pgSz w:w="15840" w:h="12240" w:orient="landscape"/>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3D33B12" w15:done="0"/>
  <w15:commentEx w15:paraId="1017CE1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E67464" w16cex:dateUtc="2022-10-04T06:59:00Z"/>
  <w16cex:commentExtensible w16cex:durableId="26E674F8" w16cex:dateUtc="2022-10-04T07: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3D33B12" w16cid:durableId="26E67464"/>
  <w16cid:commentId w16cid:paraId="1017CE14" w16cid:durableId="26E674F8"/>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576E" w:rsidRDefault="00D1576E" w:rsidP="00121CFB">
      <w:pPr>
        <w:spacing w:after="0" w:line="240" w:lineRule="auto"/>
      </w:pPr>
      <w:r>
        <w:separator/>
      </w:r>
    </w:p>
  </w:endnote>
  <w:endnote w:type="continuationSeparator" w:id="1">
    <w:p w:rsidR="00D1576E" w:rsidRDefault="00D1576E" w:rsidP="00121CF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libri Light">
    <w:altName w:val="Arial"/>
    <w:charset w:val="00"/>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CFB" w:rsidRDefault="001B2897" w:rsidP="00121CFB">
    <w:pPr>
      <w:pStyle w:val="Footer"/>
      <w:ind w:hanging="270"/>
    </w:pPr>
    <w:r w:rsidRPr="001B2897">
      <w:drawing>
        <wp:anchor distT="0" distB="0" distL="114300" distR="114300" simplePos="0" relativeHeight="251666432" behindDoc="0" locked="0" layoutInCell="1" allowOverlap="1">
          <wp:simplePos x="0" y="0"/>
          <wp:positionH relativeFrom="margin">
            <wp:posOffset>6657975</wp:posOffset>
          </wp:positionH>
          <wp:positionV relativeFrom="margin">
            <wp:posOffset>5991225</wp:posOffset>
          </wp:positionV>
          <wp:extent cx="1407795" cy="552450"/>
          <wp:effectExtent l="19050" t="0" r="1905" b="0"/>
          <wp:wrapSquare wrapText="bothSides"/>
          <wp:docPr id="1" name="Picture 1" descr="C:\Users\Home\AppData\Local\Temp\IMG-c43ffe597dd87ee29f7c5b4a280229ab-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me\AppData\Local\Temp\IMG-c43ffe597dd87ee29f7c5b4a280229ab-V.jpg"/>
                  <pic:cNvPicPr>
                    <a:picLocks noChangeAspect="1" noChangeArrowheads="1"/>
                  </pic:cNvPicPr>
                </pic:nvPicPr>
                <pic:blipFill>
                  <a:blip r:embed="rId1" cstate="print"/>
                  <a:srcRect/>
                  <a:stretch>
                    <a:fillRect/>
                  </a:stretch>
                </pic:blipFill>
                <pic:spPr bwMode="auto">
                  <a:xfrm>
                    <a:off x="0" y="0"/>
                    <a:ext cx="1407795" cy="552450"/>
                  </a:xfrm>
                  <a:prstGeom prst="rect">
                    <a:avLst/>
                  </a:prstGeom>
                  <a:noFill/>
                  <a:ln w="9525">
                    <a:noFill/>
                    <a:miter lim="800000"/>
                    <a:headEnd/>
                    <a:tailEnd/>
                  </a:ln>
                </pic:spPr>
              </pic:pic>
            </a:graphicData>
          </a:graphic>
        </wp:anchor>
      </w:drawing>
    </w:r>
    <w:del w:id="1" w:author="Gashi, Durim" w:date="2022-10-04T09:22:00Z">
      <w:r w:rsidRPr="001B2897">
        <w:drawing>
          <wp:anchor distT="0" distB="0" distL="114300" distR="114300" simplePos="0" relativeHeight="251664384" behindDoc="0" locked="0" layoutInCell="1" allowOverlap="1">
            <wp:simplePos x="0" y="0"/>
            <wp:positionH relativeFrom="column">
              <wp:posOffset>0</wp:posOffset>
            </wp:positionH>
            <wp:positionV relativeFrom="paragraph">
              <wp:posOffset>-295910</wp:posOffset>
            </wp:positionV>
            <wp:extent cx="2105025" cy="542925"/>
            <wp:effectExtent l="0" t="0" r="0" b="0"/>
            <wp:wrapThrough wrapText="bothSides">
              <wp:wrapPolygon edited="0">
                <wp:start x="1954" y="758"/>
                <wp:lineTo x="782" y="5305"/>
                <wp:lineTo x="195" y="9095"/>
                <wp:lineTo x="391" y="14400"/>
                <wp:lineTo x="1563" y="18947"/>
                <wp:lineTo x="1759" y="20463"/>
                <wp:lineTo x="3517" y="20463"/>
                <wp:lineTo x="3713" y="18947"/>
                <wp:lineTo x="4690" y="14400"/>
                <wp:lineTo x="20323" y="14400"/>
                <wp:lineTo x="20323" y="8337"/>
                <wp:lineTo x="3127" y="758"/>
                <wp:lineTo x="1954" y="758"/>
              </wp:wrapPolygon>
            </wp:wrapThrough>
            <wp:docPr id="4" name="Picture 1" descr="C:\Users\Home\Downloads\STC_Logo_Eng_Horiz_ColPos_RGB(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me\Downloads\STC_Logo_Eng_Horiz_ColPos_RGB(1).png"/>
                    <pic:cNvPicPr>
                      <a:picLocks noChangeAspect="1" noChangeArrowheads="1"/>
                    </pic:cNvPicPr>
                  </pic:nvPicPr>
                  <pic:blipFill>
                    <a:blip r:embed="rId2">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105660" cy="542925"/>
                    </a:xfrm>
                    <a:prstGeom prst="rect">
                      <a:avLst/>
                    </a:prstGeom>
                    <a:noFill/>
                    <a:ln w="9525">
                      <a:noFill/>
                      <a:miter lim="800000"/>
                      <a:headEnd/>
                      <a:tailEnd/>
                    </a:ln>
                  </pic:spPr>
                </pic:pic>
              </a:graphicData>
            </a:graphic>
          </wp:anchor>
        </w:drawing>
      </w:r>
    </w:del>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576E" w:rsidRDefault="00D1576E" w:rsidP="00121CFB">
      <w:pPr>
        <w:spacing w:after="0" w:line="240" w:lineRule="auto"/>
      </w:pPr>
      <w:r>
        <w:separator/>
      </w:r>
    </w:p>
  </w:footnote>
  <w:footnote w:type="continuationSeparator" w:id="1">
    <w:p w:rsidR="00D1576E" w:rsidRDefault="00D1576E" w:rsidP="00121CF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CFB" w:rsidRPr="00DD3AF2" w:rsidRDefault="00D558F1" w:rsidP="00DD3AF2">
    <w:pPr>
      <w:pStyle w:val="Header"/>
    </w:pPr>
    <w:r>
      <w:rPr>
        <w:noProof/>
      </w:rPr>
      <w:drawing>
        <wp:anchor distT="0" distB="0" distL="114300" distR="114300" simplePos="0" relativeHeight="251662336" behindDoc="0" locked="0" layoutInCell="1" allowOverlap="1">
          <wp:simplePos x="0" y="0"/>
          <wp:positionH relativeFrom="column">
            <wp:posOffset>0</wp:posOffset>
          </wp:positionH>
          <wp:positionV relativeFrom="paragraph">
            <wp:posOffset>-144780</wp:posOffset>
          </wp:positionV>
          <wp:extent cx="2333625" cy="603458"/>
          <wp:effectExtent l="0" t="0" r="0" b="0"/>
          <wp:wrapThrough wrapText="bothSides">
            <wp:wrapPolygon edited="0">
              <wp:start x="176" y="1364"/>
              <wp:lineTo x="353" y="20463"/>
              <wp:lineTo x="7053" y="20463"/>
              <wp:lineTo x="21159" y="17053"/>
              <wp:lineTo x="21159" y="10914"/>
              <wp:lineTo x="14106" y="5457"/>
              <wp:lineTo x="7053" y="1364"/>
              <wp:lineTo x="176" y="1364"/>
            </wp:wrapPolygon>
          </wp:wrapThrough>
          <wp:docPr id="2" name="Picture 1" descr="C:\Users\Dell\AppData\Local\Temp\EU logo transparet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ell\AppData\Local\Temp\EU logo transparetn.pn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333625" cy="603458"/>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0"/>
        </w:tabs>
        <w:ind w:left="720" w:hanging="360"/>
      </w:pPr>
      <w:rPr>
        <w:rFonts w:ascii="Wingdings" w:hAnsi="Wingdings" w:cs="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nsid w:val="00000003"/>
    <w:multiLevelType w:val="multilevel"/>
    <w:tmpl w:val="00000003"/>
    <w:name w:val="WW8Num3"/>
    <w:lvl w:ilvl="0">
      <w:start w:val="1"/>
      <w:numFmt w:val="bullet"/>
      <w:lvlText w:val=""/>
      <w:lvlJc w:val="left"/>
      <w:pPr>
        <w:tabs>
          <w:tab w:val="num" w:pos="0"/>
        </w:tabs>
        <w:ind w:left="720" w:hanging="360"/>
      </w:pPr>
      <w:rPr>
        <w:rFonts w:ascii="Wingdings" w:hAnsi="Wingdings" w:cs="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
    <w:nsid w:val="00000004"/>
    <w:multiLevelType w:val="multilevel"/>
    <w:tmpl w:val="00000004"/>
    <w:name w:val="WW8Num4"/>
    <w:lvl w:ilvl="0">
      <w:start w:val="1"/>
      <w:numFmt w:val="bullet"/>
      <w:lvlText w:val=""/>
      <w:lvlJc w:val="left"/>
      <w:pPr>
        <w:tabs>
          <w:tab w:val="num" w:pos="0"/>
        </w:tabs>
        <w:ind w:left="765" w:hanging="360"/>
      </w:pPr>
      <w:rPr>
        <w:rFonts w:ascii="Wingdings" w:hAnsi="Wingdings" w:cs="Wingdings"/>
      </w:rPr>
    </w:lvl>
    <w:lvl w:ilvl="1">
      <w:start w:val="1"/>
      <w:numFmt w:val="bullet"/>
      <w:lvlText w:val="o"/>
      <w:lvlJc w:val="left"/>
      <w:pPr>
        <w:tabs>
          <w:tab w:val="num" w:pos="0"/>
        </w:tabs>
        <w:ind w:left="1485" w:hanging="360"/>
      </w:pPr>
      <w:rPr>
        <w:rFonts w:ascii="Courier New" w:hAnsi="Courier New" w:cs="Courier New"/>
      </w:rPr>
    </w:lvl>
    <w:lvl w:ilvl="2">
      <w:start w:val="1"/>
      <w:numFmt w:val="bullet"/>
      <w:lvlText w:val=""/>
      <w:lvlJc w:val="left"/>
      <w:pPr>
        <w:tabs>
          <w:tab w:val="num" w:pos="0"/>
        </w:tabs>
        <w:ind w:left="2205" w:hanging="360"/>
      </w:pPr>
      <w:rPr>
        <w:rFonts w:ascii="Wingdings" w:hAnsi="Wingdings" w:cs="Wingdings"/>
      </w:rPr>
    </w:lvl>
    <w:lvl w:ilvl="3">
      <w:start w:val="1"/>
      <w:numFmt w:val="bullet"/>
      <w:lvlText w:val=""/>
      <w:lvlJc w:val="left"/>
      <w:pPr>
        <w:tabs>
          <w:tab w:val="num" w:pos="0"/>
        </w:tabs>
        <w:ind w:left="2925" w:hanging="360"/>
      </w:pPr>
      <w:rPr>
        <w:rFonts w:ascii="Symbol" w:hAnsi="Symbol" w:cs="Symbol"/>
      </w:rPr>
    </w:lvl>
    <w:lvl w:ilvl="4">
      <w:start w:val="1"/>
      <w:numFmt w:val="bullet"/>
      <w:lvlText w:val="o"/>
      <w:lvlJc w:val="left"/>
      <w:pPr>
        <w:tabs>
          <w:tab w:val="num" w:pos="0"/>
        </w:tabs>
        <w:ind w:left="3645" w:hanging="360"/>
      </w:pPr>
      <w:rPr>
        <w:rFonts w:ascii="Courier New" w:hAnsi="Courier New" w:cs="Courier New"/>
      </w:rPr>
    </w:lvl>
    <w:lvl w:ilvl="5">
      <w:start w:val="1"/>
      <w:numFmt w:val="bullet"/>
      <w:lvlText w:val=""/>
      <w:lvlJc w:val="left"/>
      <w:pPr>
        <w:tabs>
          <w:tab w:val="num" w:pos="0"/>
        </w:tabs>
        <w:ind w:left="4365" w:hanging="360"/>
      </w:pPr>
      <w:rPr>
        <w:rFonts w:ascii="Wingdings" w:hAnsi="Wingdings" w:cs="Wingdings"/>
      </w:rPr>
    </w:lvl>
    <w:lvl w:ilvl="6">
      <w:start w:val="1"/>
      <w:numFmt w:val="bullet"/>
      <w:lvlText w:val=""/>
      <w:lvlJc w:val="left"/>
      <w:pPr>
        <w:tabs>
          <w:tab w:val="num" w:pos="0"/>
        </w:tabs>
        <w:ind w:left="5085" w:hanging="360"/>
      </w:pPr>
      <w:rPr>
        <w:rFonts w:ascii="Symbol" w:hAnsi="Symbol" w:cs="Symbol"/>
      </w:rPr>
    </w:lvl>
    <w:lvl w:ilvl="7">
      <w:start w:val="1"/>
      <w:numFmt w:val="bullet"/>
      <w:lvlText w:val="o"/>
      <w:lvlJc w:val="left"/>
      <w:pPr>
        <w:tabs>
          <w:tab w:val="num" w:pos="0"/>
        </w:tabs>
        <w:ind w:left="5805" w:hanging="360"/>
      </w:pPr>
      <w:rPr>
        <w:rFonts w:ascii="Courier New" w:hAnsi="Courier New" w:cs="Courier New"/>
      </w:rPr>
    </w:lvl>
    <w:lvl w:ilvl="8">
      <w:start w:val="1"/>
      <w:numFmt w:val="bullet"/>
      <w:lvlText w:val=""/>
      <w:lvlJc w:val="left"/>
      <w:pPr>
        <w:tabs>
          <w:tab w:val="num" w:pos="0"/>
        </w:tabs>
        <w:ind w:left="6525" w:hanging="360"/>
      </w:pPr>
      <w:rPr>
        <w:rFonts w:ascii="Wingdings" w:hAnsi="Wingdings" w:cs="Wingdings"/>
      </w:rPr>
    </w:lvl>
  </w:abstractNum>
  <w:abstractNum w:abstractNumId="3">
    <w:nsid w:val="12D8180C"/>
    <w:multiLevelType w:val="hybridMultilevel"/>
    <w:tmpl w:val="2046900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nsid w:val="211D08E6"/>
    <w:multiLevelType w:val="hybridMultilevel"/>
    <w:tmpl w:val="EFA88B60"/>
    <w:lvl w:ilvl="0" w:tplc="0409000F">
      <w:start w:val="1"/>
      <w:numFmt w:val="decimal"/>
      <w:lvlText w:val="%1."/>
      <w:lvlJc w:val="left"/>
      <w:pPr>
        <w:ind w:left="1780" w:hanging="360"/>
      </w:pPr>
      <w:rPr>
        <w:rFonts w:hint="default"/>
      </w:rPr>
    </w:lvl>
    <w:lvl w:ilvl="1" w:tplc="04090019" w:tentative="1">
      <w:start w:val="1"/>
      <w:numFmt w:val="lowerLetter"/>
      <w:lvlText w:val="%2."/>
      <w:lvlJc w:val="left"/>
      <w:pPr>
        <w:ind w:left="2500" w:hanging="360"/>
      </w:pPr>
    </w:lvl>
    <w:lvl w:ilvl="2" w:tplc="0409001B" w:tentative="1">
      <w:start w:val="1"/>
      <w:numFmt w:val="lowerRoman"/>
      <w:lvlText w:val="%3."/>
      <w:lvlJc w:val="right"/>
      <w:pPr>
        <w:ind w:left="3220" w:hanging="180"/>
      </w:pPr>
    </w:lvl>
    <w:lvl w:ilvl="3" w:tplc="0409000F" w:tentative="1">
      <w:start w:val="1"/>
      <w:numFmt w:val="decimal"/>
      <w:lvlText w:val="%4."/>
      <w:lvlJc w:val="left"/>
      <w:pPr>
        <w:ind w:left="3940" w:hanging="360"/>
      </w:pPr>
    </w:lvl>
    <w:lvl w:ilvl="4" w:tplc="04090019" w:tentative="1">
      <w:start w:val="1"/>
      <w:numFmt w:val="lowerLetter"/>
      <w:lvlText w:val="%5."/>
      <w:lvlJc w:val="left"/>
      <w:pPr>
        <w:ind w:left="4660" w:hanging="360"/>
      </w:pPr>
    </w:lvl>
    <w:lvl w:ilvl="5" w:tplc="0409001B" w:tentative="1">
      <w:start w:val="1"/>
      <w:numFmt w:val="lowerRoman"/>
      <w:lvlText w:val="%6."/>
      <w:lvlJc w:val="right"/>
      <w:pPr>
        <w:ind w:left="5380" w:hanging="180"/>
      </w:pPr>
    </w:lvl>
    <w:lvl w:ilvl="6" w:tplc="0409000F" w:tentative="1">
      <w:start w:val="1"/>
      <w:numFmt w:val="decimal"/>
      <w:lvlText w:val="%7."/>
      <w:lvlJc w:val="left"/>
      <w:pPr>
        <w:ind w:left="6100" w:hanging="360"/>
      </w:pPr>
    </w:lvl>
    <w:lvl w:ilvl="7" w:tplc="04090019" w:tentative="1">
      <w:start w:val="1"/>
      <w:numFmt w:val="lowerLetter"/>
      <w:lvlText w:val="%8."/>
      <w:lvlJc w:val="left"/>
      <w:pPr>
        <w:ind w:left="6820" w:hanging="360"/>
      </w:pPr>
    </w:lvl>
    <w:lvl w:ilvl="8" w:tplc="0409001B" w:tentative="1">
      <w:start w:val="1"/>
      <w:numFmt w:val="lowerRoman"/>
      <w:lvlText w:val="%9."/>
      <w:lvlJc w:val="right"/>
      <w:pPr>
        <w:ind w:left="7540" w:hanging="180"/>
      </w:pPr>
    </w:lvl>
  </w:abstractNum>
  <w:abstractNum w:abstractNumId="5">
    <w:nsid w:val="26635266"/>
    <w:multiLevelType w:val="hybridMultilevel"/>
    <w:tmpl w:val="C7EC39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E400EED"/>
    <w:multiLevelType w:val="hybridMultilevel"/>
    <w:tmpl w:val="8C087BA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B811161"/>
    <w:multiLevelType w:val="hybridMultilevel"/>
    <w:tmpl w:val="74B81864"/>
    <w:lvl w:ilvl="0" w:tplc="64F0BDD0">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C4E3804"/>
    <w:multiLevelType w:val="hybridMultilevel"/>
    <w:tmpl w:val="886E64C0"/>
    <w:lvl w:ilvl="0" w:tplc="0409000F">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9">
    <w:nsid w:val="3E284812"/>
    <w:multiLevelType w:val="hybridMultilevel"/>
    <w:tmpl w:val="B0E02E9A"/>
    <w:lvl w:ilvl="0" w:tplc="C514249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509017C"/>
    <w:multiLevelType w:val="hybridMultilevel"/>
    <w:tmpl w:val="48E83C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8"/>
  </w:num>
  <w:num w:numId="5">
    <w:abstractNumId w:val="7"/>
  </w:num>
  <w:num w:numId="6">
    <w:abstractNumId w:val="6"/>
  </w:num>
  <w:num w:numId="7">
    <w:abstractNumId w:val="5"/>
  </w:num>
  <w:num w:numId="8">
    <w:abstractNumId w:val="3"/>
  </w:num>
  <w:num w:numId="9">
    <w:abstractNumId w:val="10"/>
  </w:num>
  <w:num w:numId="10">
    <w:abstractNumId w:val="4"/>
  </w:num>
  <w:num w:numId="11">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ashi, Durim">
    <w15:presenceInfo w15:providerId="AD" w15:userId="S::durim.gashi@savethechildren.org::b63dab46-406b-4a60-8817-417c235d3720"/>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trackRevisions/>
  <w:defaultTabStop w:val="720"/>
  <w:drawingGridHorizontalSpacing w:val="110"/>
  <w:displayHorizontalDrawingGridEvery w:val="2"/>
  <w:characterSpacingControl w:val="doNotCompress"/>
  <w:hdrShapeDefaults>
    <o:shapedefaults v:ext="edit" spidmax="12290"/>
  </w:hdrShapeDefaults>
  <w:footnotePr>
    <w:footnote w:id="0"/>
    <w:footnote w:id="1"/>
  </w:footnotePr>
  <w:endnotePr>
    <w:endnote w:id="0"/>
    <w:endnote w:id="1"/>
  </w:endnotePr>
  <w:compat/>
  <w:rsids>
    <w:rsidRoot w:val="00121CFB"/>
    <w:rsid w:val="00061EF7"/>
    <w:rsid w:val="000703EB"/>
    <w:rsid w:val="000C3F4F"/>
    <w:rsid w:val="000E2FB1"/>
    <w:rsid w:val="000E40EC"/>
    <w:rsid w:val="00121CFB"/>
    <w:rsid w:val="00124368"/>
    <w:rsid w:val="00133AA9"/>
    <w:rsid w:val="001421DF"/>
    <w:rsid w:val="001A23AF"/>
    <w:rsid w:val="001A5A7B"/>
    <w:rsid w:val="001B2897"/>
    <w:rsid w:val="001C0131"/>
    <w:rsid w:val="00215166"/>
    <w:rsid w:val="0022438F"/>
    <w:rsid w:val="00232636"/>
    <w:rsid w:val="002477C3"/>
    <w:rsid w:val="002635C8"/>
    <w:rsid w:val="00267CBD"/>
    <w:rsid w:val="00281DA1"/>
    <w:rsid w:val="002A0225"/>
    <w:rsid w:val="002A0DE6"/>
    <w:rsid w:val="002D620B"/>
    <w:rsid w:val="002F0A47"/>
    <w:rsid w:val="003071C4"/>
    <w:rsid w:val="00341097"/>
    <w:rsid w:val="00344B23"/>
    <w:rsid w:val="00345A09"/>
    <w:rsid w:val="00356CF3"/>
    <w:rsid w:val="0035735C"/>
    <w:rsid w:val="00365C8F"/>
    <w:rsid w:val="003753E2"/>
    <w:rsid w:val="003A4B41"/>
    <w:rsid w:val="003B1F54"/>
    <w:rsid w:val="003D2B16"/>
    <w:rsid w:val="003E00DA"/>
    <w:rsid w:val="004161CE"/>
    <w:rsid w:val="00425741"/>
    <w:rsid w:val="00453F05"/>
    <w:rsid w:val="004A3954"/>
    <w:rsid w:val="004A5C6B"/>
    <w:rsid w:val="004B4A74"/>
    <w:rsid w:val="004F6903"/>
    <w:rsid w:val="00516A2E"/>
    <w:rsid w:val="00534CF6"/>
    <w:rsid w:val="00544501"/>
    <w:rsid w:val="005624D3"/>
    <w:rsid w:val="0059175F"/>
    <w:rsid w:val="005A636F"/>
    <w:rsid w:val="005F22E9"/>
    <w:rsid w:val="00602C32"/>
    <w:rsid w:val="006434AC"/>
    <w:rsid w:val="0065789A"/>
    <w:rsid w:val="006806F5"/>
    <w:rsid w:val="006A4009"/>
    <w:rsid w:val="006B391D"/>
    <w:rsid w:val="006E2FF5"/>
    <w:rsid w:val="0072193A"/>
    <w:rsid w:val="00725B55"/>
    <w:rsid w:val="00735820"/>
    <w:rsid w:val="007545B7"/>
    <w:rsid w:val="00757EC4"/>
    <w:rsid w:val="00770319"/>
    <w:rsid w:val="00777255"/>
    <w:rsid w:val="0079784C"/>
    <w:rsid w:val="007E13AA"/>
    <w:rsid w:val="007E4191"/>
    <w:rsid w:val="007E57D1"/>
    <w:rsid w:val="007F3E54"/>
    <w:rsid w:val="008025C0"/>
    <w:rsid w:val="00833040"/>
    <w:rsid w:val="008567EB"/>
    <w:rsid w:val="00860503"/>
    <w:rsid w:val="00871210"/>
    <w:rsid w:val="0089315E"/>
    <w:rsid w:val="00896877"/>
    <w:rsid w:val="00897191"/>
    <w:rsid w:val="008D0129"/>
    <w:rsid w:val="009226A3"/>
    <w:rsid w:val="0092654F"/>
    <w:rsid w:val="00956DE8"/>
    <w:rsid w:val="009A5AA7"/>
    <w:rsid w:val="009B2777"/>
    <w:rsid w:val="00A865B8"/>
    <w:rsid w:val="00A96A2C"/>
    <w:rsid w:val="00AA497E"/>
    <w:rsid w:val="00AB602E"/>
    <w:rsid w:val="00AC2EAD"/>
    <w:rsid w:val="00AF30E9"/>
    <w:rsid w:val="00B14BC6"/>
    <w:rsid w:val="00B16F59"/>
    <w:rsid w:val="00B2502D"/>
    <w:rsid w:val="00B57E07"/>
    <w:rsid w:val="00B62F61"/>
    <w:rsid w:val="00B86565"/>
    <w:rsid w:val="00BB6C32"/>
    <w:rsid w:val="00BE0244"/>
    <w:rsid w:val="00C42A91"/>
    <w:rsid w:val="00C563F0"/>
    <w:rsid w:val="00C62402"/>
    <w:rsid w:val="00C6266C"/>
    <w:rsid w:val="00C72330"/>
    <w:rsid w:val="00CA36B8"/>
    <w:rsid w:val="00CA54CB"/>
    <w:rsid w:val="00CD59E1"/>
    <w:rsid w:val="00CD64CD"/>
    <w:rsid w:val="00CE11A4"/>
    <w:rsid w:val="00D1576E"/>
    <w:rsid w:val="00D44947"/>
    <w:rsid w:val="00D558F1"/>
    <w:rsid w:val="00D666E1"/>
    <w:rsid w:val="00D80EAE"/>
    <w:rsid w:val="00D930B8"/>
    <w:rsid w:val="00DD3AF2"/>
    <w:rsid w:val="00E039FA"/>
    <w:rsid w:val="00E2045F"/>
    <w:rsid w:val="00E262FB"/>
    <w:rsid w:val="00E266A3"/>
    <w:rsid w:val="00E3311C"/>
    <w:rsid w:val="00E36313"/>
    <w:rsid w:val="00E407D9"/>
    <w:rsid w:val="00E4361A"/>
    <w:rsid w:val="00E638F0"/>
    <w:rsid w:val="00EC40EB"/>
    <w:rsid w:val="00EF71AF"/>
    <w:rsid w:val="00F03146"/>
    <w:rsid w:val="00FB01F1"/>
    <w:rsid w:val="00FD51C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0A47"/>
  </w:style>
  <w:style w:type="paragraph" w:styleId="Heading1">
    <w:name w:val="heading 1"/>
    <w:basedOn w:val="Normal"/>
    <w:next w:val="BodyText"/>
    <w:link w:val="Heading1Char"/>
    <w:qFormat/>
    <w:rsid w:val="00544501"/>
    <w:pPr>
      <w:keepNext/>
      <w:suppressAutoHyphens/>
      <w:spacing w:after="0" w:line="100" w:lineRule="atLeast"/>
      <w:jc w:val="center"/>
      <w:outlineLvl w:val="0"/>
    </w:pPr>
    <w:rPr>
      <w:rFonts w:ascii="Times New Roman" w:eastAsia="Times New Roman" w:hAnsi="Times New Roman" w:cs="Times New Roman"/>
      <w:b/>
      <w:bCs/>
      <w:kern w:val="1"/>
      <w:sz w:val="32"/>
      <w:szCs w:val="24"/>
      <w:lang w:eastAsia="ar-SA"/>
    </w:rPr>
  </w:style>
  <w:style w:type="paragraph" w:styleId="Heading3">
    <w:name w:val="heading 3"/>
    <w:basedOn w:val="Normal"/>
    <w:next w:val="BodyText"/>
    <w:link w:val="Heading3Char"/>
    <w:qFormat/>
    <w:rsid w:val="00544501"/>
    <w:pPr>
      <w:keepNext/>
      <w:tabs>
        <w:tab w:val="num" w:pos="0"/>
      </w:tabs>
      <w:suppressAutoHyphens/>
      <w:spacing w:after="0" w:line="100" w:lineRule="atLeast"/>
      <w:ind w:left="720" w:hanging="720"/>
      <w:jc w:val="center"/>
      <w:outlineLvl w:val="2"/>
    </w:pPr>
    <w:rPr>
      <w:rFonts w:ascii="Times New Roman" w:eastAsia="Times New Roman" w:hAnsi="Times New Roman" w:cs="Times New Roman"/>
      <w:b/>
      <w:bCs/>
      <w:kern w:val="1"/>
      <w:sz w:val="24"/>
      <w:szCs w:val="24"/>
      <w:lang w:val="en-GB"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21CF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21CFB"/>
  </w:style>
  <w:style w:type="paragraph" w:styleId="Footer">
    <w:name w:val="footer"/>
    <w:basedOn w:val="Normal"/>
    <w:link w:val="FooterChar"/>
    <w:uiPriority w:val="99"/>
    <w:unhideWhenUsed/>
    <w:rsid w:val="00121C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21CFB"/>
  </w:style>
  <w:style w:type="paragraph" w:styleId="BalloonText">
    <w:name w:val="Balloon Text"/>
    <w:basedOn w:val="Normal"/>
    <w:link w:val="BalloonTextChar"/>
    <w:uiPriority w:val="99"/>
    <w:semiHidden/>
    <w:unhideWhenUsed/>
    <w:rsid w:val="00453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3F05"/>
    <w:rPr>
      <w:rFonts w:ascii="Tahoma" w:hAnsi="Tahoma" w:cs="Tahoma"/>
      <w:sz w:val="16"/>
      <w:szCs w:val="16"/>
    </w:rPr>
  </w:style>
  <w:style w:type="paragraph" w:styleId="NormalWeb">
    <w:name w:val="Normal (Web)"/>
    <w:basedOn w:val="Normal"/>
    <w:uiPriority w:val="99"/>
    <w:semiHidden/>
    <w:unhideWhenUsed/>
    <w:rsid w:val="00453F05"/>
    <w:pPr>
      <w:spacing w:before="100" w:beforeAutospacing="1" w:after="100" w:afterAutospacing="1" w:line="240" w:lineRule="auto"/>
    </w:pPr>
    <w:rPr>
      <w:rFonts w:ascii="Times New Roman" w:eastAsiaTheme="minorEastAsia" w:hAnsi="Times New Roman" w:cs="Times New Roman"/>
      <w:sz w:val="24"/>
      <w:szCs w:val="24"/>
      <w:lang w:val="sq-AL" w:eastAsia="sq-AL"/>
    </w:rPr>
  </w:style>
  <w:style w:type="character" w:customStyle="1" w:styleId="hps">
    <w:name w:val="hps"/>
    <w:basedOn w:val="DefaultParagraphFont"/>
    <w:rsid w:val="00C42A91"/>
  </w:style>
  <w:style w:type="table" w:styleId="TableGrid">
    <w:name w:val="Table Grid"/>
    <w:basedOn w:val="TableNormal"/>
    <w:uiPriority w:val="59"/>
    <w:rsid w:val="00C42A9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IntenseQuote">
    <w:name w:val="Intense Quote"/>
    <w:basedOn w:val="Normal"/>
    <w:next w:val="Normal"/>
    <w:link w:val="IntenseQuoteChar"/>
    <w:uiPriority w:val="30"/>
    <w:qFormat/>
    <w:rsid w:val="00C42A91"/>
    <w:pPr>
      <w:pBdr>
        <w:bottom w:val="single" w:sz="4" w:space="4" w:color="5B9BD5" w:themeColor="accent1"/>
      </w:pBdr>
      <w:spacing w:before="200" w:after="280"/>
      <w:ind w:left="936" w:right="936"/>
    </w:pPr>
    <w:rPr>
      <w:b/>
      <w:bCs/>
      <w:i/>
      <w:iCs/>
      <w:color w:val="5B9BD5" w:themeColor="accent1"/>
    </w:rPr>
  </w:style>
  <w:style w:type="character" w:customStyle="1" w:styleId="IntenseQuoteChar">
    <w:name w:val="Intense Quote Char"/>
    <w:basedOn w:val="DefaultParagraphFont"/>
    <w:link w:val="IntenseQuote"/>
    <w:uiPriority w:val="30"/>
    <w:rsid w:val="00C42A91"/>
    <w:rPr>
      <w:b/>
      <w:bCs/>
      <w:i/>
      <w:iCs/>
      <w:color w:val="5B9BD5" w:themeColor="accent1"/>
    </w:rPr>
  </w:style>
  <w:style w:type="character" w:styleId="IntenseReference">
    <w:name w:val="Intense Reference"/>
    <w:basedOn w:val="DefaultParagraphFont"/>
    <w:uiPriority w:val="32"/>
    <w:qFormat/>
    <w:rsid w:val="00C42A91"/>
    <w:rPr>
      <w:b/>
      <w:bCs/>
      <w:smallCaps/>
      <w:color w:val="ED7D31" w:themeColor="accent2"/>
      <w:spacing w:val="5"/>
      <w:u w:val="single"/>
    </w:rPr>
  </w:style>
  <w:style w:type="character" w:styleId="Hyperlink">
    <w:name w:val="Hyperlink"/>
    <w:basedOn w:val="DefaultParagraphFont"/>
    <w:uiPriority w:val="99"/>
    <w:unhideWhenUsed/>
    <w:rsid w:val="003B1F54"/>
    <w:rPr>
      <w:color w:val="0563C1" w:themeColor="hyperlink"/>
      <w:u w:val="single"/>
    </w:rPr>
  </w:style>
  <w:style w:type="character" w:customStyle="1" w:styleId="Heading1Char">
    <w:name w:val="Heading 1 Char"/>
    <w:basedOn w:val="DefaultParagraphFont"/>
    <w:link w:val="Heading1"/>
    <w:rsid w:val="00544501"/>
    <w:rPr>
      <w:rFonts w:ascii="Times New Roman" w:eastAsia="Times New Roman" w:hAnsi="Times New Roman" w:cs="Times New Roman"/>
      <w:b/>
      <w:bCs/>
      <w:kern w:val="1"/>
      <w:sz w:val="32"/>
      <w:szCs w:val="24"/>
      <w:lang w:eastAsia="ar-SA"/>
    </w:rPr>
  </w:style>
  <w:style w:type="character" w:customStyle="1" w:styleId="Heading3Char">
    <w:name w:val="Heading 3 Char"/>
    <w:basedOn w:val="DefaultParagraphFont"/>
    <w:link w:val="Heading3"/>
    <w:rsid w:val="00544501"/>
    <w:rPr>
      <w:rFonts w:ascii="Times New Roman" w:eastAsia="Times New Roman" w:hAnsi="Times New Roman" w:cs="Times New Roman"/>
      <w:b/>
      <w:bCs/>
      <w:kern w:val="1"/>
      <w:sz w:val="24"/>
      <w:szCs w:val="24"/>
      <w:lang w:val="en-GB" w:eastAsia="ar-SA"/>
    </w:rPr>
  </w:style>
  <w:style w:type="character" w:customStyle="1" w:styleId="apple-style-span">
    <w:name w:val="apple-style-span"/>
    <w:basedOn w:val="DefaultParagraphFont"/>
    <w:rsid w:val="00544501"/>
  </w:style>
  <w:style w:type="character" w:customStyle="1" w:styleId="apple-converted-space">
    <w:name w:val="apple-converted-space"/>
    <w:basedOn w:val="DefaultParagraphFont"/>
    <w:rsid w:val="00544501"/>
  </w:style>
  <w:style w:type="paragraph" w:styleId="BodyText">
    <w:name w:val="Body Text"/>
    <w:basedOn w:val="Normal"/>
    <w:link w:val="BodyTextChar"/>
    <w:rsid w:val="00544501"/>
    <w:pPr>
      <w:suppressAutoHyphens/>
      <w:spacing w:after="0" w:line="100" w:lineRule="atLeast"/>
      <w:jc w:val="center"/>
    </w:pPr>
    <w:rPr>
      <w:rFonts w:ascii="Times New Roman" w:eastAsia="Times New Roman" w:hAnsi="Times New Roman" w:cs="Times New Roman"/>
      <w:kern w:val="1"/>
      <w:sz w:val="20"/>
      <w:szCs w:val="24"/>
      <w:lang w:val="en-GB" w:eastAsia="ar-SA"/>
    </w:rPr>
  </w:style>
  <w:style w:type="character" w:customStyle="1" w:styleId="BodyTextChar">
    <w:name w:val="Body Text Char"/>
    <w:basedOn w:val="DefaultParagraphFont"/>
    <w:link w:val="BodyText"/>
    <w:rsid w:val="00544501"/>
    <w:rPr>
      <w:rFonts w:ascii="Times New Roman" w:eastAsia="Times New Roman" w:hAnsi="Times New Roman" w:cs="Times New Roman"/>
      <w:kern w:val="1"/>
      <w:sz w:val="20"/>
      <w:szCs w:val="24"/>
      <w:lang w:val="en-GB" w:eastAsia="ar-SA"/>
    </w:rPr>
  </w:style>
  <w:style w:type="paragraph" w:styleId="ListParagraph">
    <w:name w:val="List Paragraph"/>
    <w:basedOn w:val="Normal"/>
    <w:uiPriority w:val="34"/>
    <w:qFormat/>
    <w:rsid w:val="00544501"/>
    <w:pPr>
      <w:suppressAutoHyphens/>
      <w:spacing w:after="200" w:line="276" w:lineRule="auto"/>
      <w:ind w:left="720"/>
    </w:pPr>
    <w:rPr>
      <w:rFonts w:ascii="Calibri" w:eastAsia="Calibri" w:hAnsi="Calibri" w:cs="Calibri"/>
      <w:kern w:val="1"/>
      <w:lang w:eastAsia="ar-SA"/>
    </w:rPr>
  </w:style>
  <w:style w:type="character" w:customStyle="1" w:styleId="alt-edited">
    <w:name w:val="alt-edited"/>
    <w:basedOn w:val="DefaultParagraphFont"/>
    <w:rsid w:val="00E039FA"/>
  </w:style>
  <w:style w:type="character" w:customStyle="1" w:styleId="markedcontent">
    <w:name w:val="markedcontent"/>
    <w:basedOn w:val="DefaultParagraphFont"/>
    <w:rsid w:val="00CA36B8"/>
  </w:style>
  <w:style w:type="character" w:customStyle="1" w:styleId="tlid-translation">
    <w:name w:val="tlid-translation"/>
    <w:basedOn w:val="DefaultParagraphFont"/>
    <w:rsid w:val="00AC2EAD"/>
  </w:style>
  <w:style w:type="character" w:styleId="CommentReference">
    <w:name w:val="annotation reference"/>
    <w:basedOn w:val="DefaultParagraphFont"/>
    <w:uiPriority w:val="99"/>
    <w:semiHidden/>
    <w:unhideWhenUsed/>
    <w:rsid w:val="008D0129"/>
    <w:rPr>
      <w:sz w:val="16"/>
      <w:szCs w:val="16"/>
    </w:rPr>
  </w:style>
  <w:style w:type="paragraph" w:styleId="CommentText">
    <w:name w:val="annotation text"/>
    <w:basedOn w:val="Normal"/>
    <w:link w:val="CommentTextChar"/>
    <w:uiPriority w:val="99"/>
    <w:semiHidden/>
    <w:unhideWhenUsed/>
    <w:rsid w:val="008D0129"/>
    <w:pPr>
      <w:widowControl w:val="0"/>
      <w:autoSpaceDE w:val="0"/>
      <w:autoSpaceDN w:val="0"/>
      <w:spacing w:after="0" w:line="240" w:lineRule="auto"/>
    </w:pPr>
    <w:rPr>
      <w:rFonts w:ascii="Arial" w:eastAsia="Arial" w:hAnsi="Arial" w:cs="Arial"/>
      <w:sz w:val="20"/>
      <w:szCs w:val="20"/>
    </w:rPr>
  </w:style>
  <w:style w:type="character" w:customStyle="1" w:styleId="CommentTextChar">
    <w:name w:val="Comment Text Char"/>
    <w:basedOn w:val="DefaultParagraphFont"/>
    <w:link w:val="CommentText"/>
    <w:uiPriority w:val="99"/>
    <w:semiHidden/>
    <w:rsid w:val="008D0129"/>
    <w:rPr>
      <w:rFonts w:ascii="Arial" w:eastAsia="Arial" w:hAnsi="Arial" w:cs="Arial"/>
      <w:sz w:val="20"/>
      <w:szCs w:val="20"/>
    </w:rPr>
  </w:style>
  <w:style w:type="character" w:customStyle="1" w:styleId="q4iawc">
    <w:name w:val="q4iawc"/>
    <w:basedOn w:val="DefaultParagraphFont"/>
    <w:rsid w:val="00345A09"/>
  </w:style>
  <w:style w:type="paragraph" w:styleId="Revision">
    <w:name w:val="Revision"/>
    <w:hidden/>
    <w:uiPriority w:val="99"/>
    <w:semiHidden/>
    <w:rsid w:val="009A5AA7"/>
    <w:pPr>
      <w:spacing w:after="0" w:line="240" w:lineRule="auto"/>
    </w:pPr>
  </w:style>
  <w:style w:type="paragraph" w:styleId="CommentSubject">
    <w:name w:val="annotation subject"/>
    <w:basedOn w:val="CommentText"/>
    <w:next w:val="CommentText"/>
    <w:link w:val="CommentSubjectChar"/>
    <w:uiPriority w:val="99"/>
    <w:semiHidden/>
    <w:unhideWhenUsed/>
    <w:rsid w:val="009A5AA7"/>
    <w:pPr>
      <w:widowControl/>
      <w:autoSpaceDE/>
      <w:autoSpaceDN/>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9A5AA7"/>
    <w:rPr>
      <w:rFonts w:ascii="Arial" w:eastAsia="Arial" w:hAnsi="Arial" w:cs="Arial"/>
      <w:b/>
      <w:bCs/>
      <w:sz w:val="20"/>
      <w:szCs w:val="20"/>
    </w:rPr>
  </w:style>
</w:styles>
</file>

<file path=word/webSettings.xml><?xml version="1.0" encoding="utf-8"?>
<w:webSettings xmlns:r="http://schemas.openxmlformats.org/officeDocument/2006/relationships" xmlns:w="http://schemas.openxmlformats.org/wordprocessingml/2006/main">
  <w:divs>
    <w:div w:id="1077938380">
      <w:bodyDiv w:val="1"/>
      <w:marLeft w:val="0"/>
      <w:marRight w:val="0"/>
      <w:marTop w:val="0"/>
      <w:marBottom w:val="0"/>
      <w:divBdr>
        <w:top w:val="none" w:sz="0" w:space="0" w:color="auto"/>
        <w:left w:val="none" w:sz="0" w:space="0" w:color="auto"/>
        <w:bottom w:val="none" w:sz="0" w:space="0" w:color="auto"/>
        <w:right w:val="none" w:sz="0" w:space="0" w:color="auto"/>
      </w:divBdr>
    </w:div>
    <w:div w:id="1197086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01A233-5750-4E84-A4D9-E645A12E11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911</Words>
  <Characters>5196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Kabashi,Trim</dc:creator>
  <cp:lastModifiedBy>Dell</cp:lastModifiedBy>
  <cp:revision>4</cp:revision>
  <dcterms:created xsi:type="dcterms:W3CDTF">2022-10-05T13:33:00Z</dcterms:created>
  <dcterms:modified xsi:type="dcterms:W3CDTF">2022-10-05T14:06:00Z</dcterms:modified>
</cp:coreProperties>
</file>